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C0C52" w:rsidR="00E05E80" w:rsidP="00525398" w:rsidRDefault="00760E19" w14:paraId="0FF59DF3" w14:textId="661848CD">
      <w:pPr>
        <w:contextualSpacing/>
        <w:jc w:val="right"/>
        <w:rPr>
          <w:lang w:val="et-EE"/>
        </w:rPr>
      </w:pPr>
      <w:r w:rsidRPr="006C0C52">
        <w:rPr>
          <w:lang w:val="et-EE"/>
        </w:rPr>
        <w:t>EELNÕU</w:t>
      </w:r>
    </w:p>
    <w:p w:rsidR="00E05E80" w:rsidP="00525398" w:rsidRDefault="00C25B7E" w14:paraId="5CB91A63" w14:textId="505D7A93">
      <w:pPr>
        <w:contextualSpacing/>
        <w:jc w:val="right"/>
        <w:rPr>
          <w:lang w:val="et-EE"/>
        </w:rPr>
      </w:pPr>
      <w:r>
        <w:rPr>
          <w:lang w:val="et-EE"/>
        </w:rPr>
        <w:t>08.10.2025</w:t>
      </w:r>
    </w:p>
    <w:p w:rsidRPr="006C0C52" w:rsidR="00525398" w:rsidP="00525398" w:rsidRDefault="00525398" w14:paraId="72C8098C" w14:textId="77777777">
      <w:pPr>
        <w:contextualSpacing/>
        <w:jc w:val="right"/>
        <w:rPr>
          <w:lang w:val="et-EE"/>
        </w:rPr>
      </w:pPr>
    </w:p>
    <w:p w:rsidRPr="006C0C52" w:rsidR="00A128F8" w:rsidP="00525398" w:rsidRDefault="00A128F8" w14:paraId="44364120" w14:textId="63779C20">
      <w:pPr>
        <w:contextualSpacing/>
        <w:jc w:val="center"/>
        <w:rPr>
          <w:b/>
          <w:sz w:val="32"/>
          <w:szCs w:val="32"/>
          <w:lang w:val="et-EE"/>
        </w:rPr>
      </w:pPr>
      <w:r w:rsidRPr="4302B595">
        <w:rPr>
          <w:b/>
          <w:bCs/>
          <w:sz w:val="32"/>
          <w:szCs w:val="32"/>
          <w:lang w:val="et-EE"/>
        </w:rPr>
        <w:t>P</w:t>
      </w:r>
      <w:r w:rsidRPr="4302B595" w:rsidR="00807A49">
        <w:rPr>
          <w:b/>
          <w:bCs/>
          <w:sz w:val="32"/>
          <w:szCs w:val="32"/>
          <w:lang w:val="et-EE"/>
        </w:rPr>
        <w:t>ostiseaduse</w:t>
      </w:r>
      <w:r w:rsidR="00B213FD">
        <w:rPr>
          <w:b/>
          <w:bCs/>
          <w:sz w:val="32"/>
          <w:szCs w:val="32"/>
          <w:lang w:val="et-EE"/>
        </w:rPr>
        <w:t xml:space="preserve">, </w:t>
      </w:r>
      <w:bookmarkStart w:name="_Hlk207615819" w:id="0"/>
      <w:r w:rsidR="00B213FD">
        <w:rPr>
          <w:b/>
          <w:bCs/>
          <w:sz w:val="32"/>
          <w:szCs w:val="32"/>
          <w:lang w:val="et-EE"/>
        </w:rPr>
        <w:t>konkurentsiseaduse ja riigilõivuseaduse</w:t>
      </w:r>
      <w:r w:rsidRPr="4302B595" w:rsidR="00085358">
        <w:rPr>
          <w:b/>
          <w:bCs/>
          <w:sz w:val="32"/>
          <w:szCs w:val="32"/>
          <w:lang w:val="et-EE"/>
        </w:rPr>
        <w:t xml:space="preserve"> </w:t>
      </w:r>
      <w:bookmarkStart w:name="_Hlk170829241" w:id="1"/>
      <w:r w:rsidRPr="4302B595" w:rsidR="007E6EE4">
        <w:rPr>
          <w:b/>
          <w:bCs/>
          <w:sz w:val="32"/>
          <w:szCs w:val="32"/>
          <w:lang w:val="et-EE"/>
        </w:rPr>
        <w:t xml:space="preserve">muutmise </w:t>
      </w:r>
      <w:bookmarkEnd w:id="1"/>
      <w:r w:rsidRPr="4302B595" w:rsidR="00807A49">
        <w:rPr>
          <w:b/>
          <w:bCs/>
          <w:sz w:val="32"/>
          <w:szCs w:val="32"/>
          <w:lang w:val="et-EE"/>
        </w:rPr>
        <w:t>seadus</w:t>
      </w:r>
      <w:r w:rsidRPr="4302B595" w:rsidR="00497E97">
        <w:rPr>
          <w:b/>
          <w:bCs/>
          <w:sz w:val="32"/>
          <w:szCs w:val="32"/>
          <w:lang w:val="et-EE"/>
        </w:rPr>
        <w:t xml:space="preserve"> </w:t>
      </w:r>
      <w:bookmarkEnd w:id="0"/>
    </w:p>
    <w:p w:rsidRPr="006C0C52" w:rsidR="00E05E80" w:rsidP="00525398" w:rsidRDefault="00E05E80" w14:paraId="706D3772" w14:textId="77777777">
      <w:pPr>
        <w:contextualSpacing/>
        <w:jc w:val="both"/>
        <w:rPr>
          <w:lang w:val="et-EE"/>
        </w:rPr>
      </w:pPr>
    </w:p>
    <w:p w:rsidRPr="006C0C52" w:rsidR="00C1372D" w:rsidP="00525398" w:rsidRDefault="00C1372D" w14:paraId="24DF5FC3" w14:textId="77777777">
      <w:pPr>
        <w:contextualSpacing/>
        <w:jc w:val="both"/>
        <w:rPr>
          <w:b/>
          <w:bCs/>
          <w:lang w:val="et-EE"/>
        </w:rPr>
      </w:pPr>
    </w:p>
    <w:p w:rsidRPr="006C0C52" w:rsidR="00B6582D" w:rsidP="00525398" w:rsidRDefault="002B66D1" w14:paraId="28F513EA" w14:textId="5E9912B4">
      <w:pPr>
        <w:contextualSpacing/>
        <w:jc w:val="both"/>
        <w:rPr>
          <w:b/>
          <w:bCs/>
          <w:lang w:val="et-EE"/>
        </w:rPr>
      </w:pPr>
      <w:r w:rsidRPr="006C0C52">
        <w:rPr>
          <w:b/>
          <w:bCs/>
          <w:lang w:val="et-EE"/>
        </w:rPr>
        <w:t>§ 1</w:t>
      </w:r>
      <w:r w:rsidRPr="006C0C52" w:rsidR="00807A49">
        <w:rPr>
          <w:b/>
          <w:bCs/>
          <w:lang w:val="et-EE"/>
        </w:rPr>
        <w:t>. Postiseaduse</w:t>
      </w:r>
      <w:r w:rsidRPr="006C0C52" w:rsidR="00B6582D">
        <w:rPr>
          <w:b/>
          <w:bCs/>
          <w:lang w:val="et-EE"/>
        </w:rPr>
        <w:t xml:space="preserve"> muutmine </w:t>
      </w:r>
    </w:p>
    <w:p w:rsidRPr="006C0C52" w:rsidR="00B6582D" w:rsidP="00525398" w:rsidRDefault="00B6582D" w14:paraId="5D09C974" w14:textId="77777777">
      <w:pPr>
        <w:contextualSpacing/>
        <w:jc w:val="both"/>
        <w:rPr>
          <w:b/>
          <w:bCs/>
          <w:lang w:val="et-EE"/>
        </w:rPr>
      </w:pPr>
    </w:p>
    <w:p w:rsidRPr="006C0C52" w:rsidR="00807A49" w:rsidP="00525398" w:rsidRDefault="00B6582D" w14:paraId="5B8251FD" w14:textId="77777777">
      <w:pPr>
        <w:contextualSpacing/>
        <w:jc w:val="both"/>
        <w:rPr>
          <w:lang w:val="et-EE"/>
        </w:rPr>
      </w:pPr>
      <w:r w:rsidRPr="006C0C52">
        <w:rPr>
          <w:bCs/>
          <w:lang w:val="et-EE"/>
        </w:rPr>
        <w:t>Postiseaduse</w:t>
      </w:r>
      <w:r w:rsidRPr="006C0C52" w:rsidR="00807A49">
        <w:rPr>
          <w:bCs/>
          <w:lang w:val="et-EE"/>
        </w:rPr>
        <w:t>s</w:t>
      </w:r>
      <w:r w:rsidRPr="006C0C52" w:rsidR="00807A49">
        <w:rPr>
          <w:lang w:val="et-EE"/>
        </w:rPr>
        <w:t xml:space="preserve"> tehakse järgmised muudatused:</w:t>
      </w:r>
    </w:p>
    <w:p w:rsidRPr="006C0C52" w:rsidR="00B91C15" w:rsidP="00525398" w:rsidRDefault="00B91C15" w14:paraId="31903180" w14:textId="77777777">
      <w:pPr>
        <w:contextualSpacing/>
        <w:jc w:val="both"/>
        <w:rPr>
          <w:lang w:val="et-EE"/>
        </w:rPr>
      </w:pPr>
    </w:p>
    <w:p w:rsidRPr="006C0C52" w:rsidR="006F5F1C" w:rsidP="00525398" w:rsidRDefault="00761C65" w14:paraId="03C7C622" w14:textId="6F8BB645" w14:noSpellErr="1">
      <w:pPr>
        <w:spacing/>
        <w:contextualSpacing/>
        <w:jc w:val="both"/>
        <w:rPr>
          <w:lang w:val="et-EE"/>
        </w:rPr>
      </w:pPr>
      <w:commentRangeStart w:id="661844243"/>
      <w:r w:rsidRPr="48103A1C" w:rsidR="00761C65">
        <w:rPr>
          <w:b w:val="1"/>
          <w:bCs w:val="1"/>
          <w:lang w:val="et-EE"/>
        </w:rPr>
        <w:t>1)</w:t>
      </w:r>
      <w:r w:rsidRPr="48103A1C" w:rsidR="00761C65">
        <w:rPr>
          <w:lang w:val="et-EE"/>
        </w:rPr>
        <w:t xml:space="preserve"> </w:t>
      </w:r>
      <w:bookmarkStart w:name="_Hlk103332805" w:id="2"/>
      <w:bookmarkStart w:name="_Hlk147927693" w:id="3"/>
      <w:commentRangeEnd w:id="661844243"/>
      <w:r>
        <w:rPr>
          <w:rStyle w:val="CommentReference"/>
        </w:rPr>
        <w:commentReference w:id="661844243"/>
      </w:r>
      <w:r w:rsidRPr="48103A1C" w:rsidR="006F5F1C">
        <w:rPr>
          <w:lang w:val="et-EE"/>
        </w:rPr>
        <w:t>seaduse tekstis asendatakse sõnad „taskukoha</w:t>
      </w:r>
      <w:r w:rsidRPr="48103A1C" w:rsidR="00651F58">
        <w:rPr>
          <w:lang w:val="et-EE"/>
        </w:rPr>
        <w:t>n</w:t>
      </w:r>
      <w:r w:rsidRPr="48103A1C" w:rsidR="006F5F1C">
        <w:rPr>
          <w:lang w:val="et-EE"/>
        </w:rPr>
        <w:t xml:space="preserve">e tasu“ </w:t>
      </w:r>
      <w:r w:rsidRPr="48103A1C" w:rsidR="003C6E15">
        <w:rPr>
          <w:lang w:val="et-EE"/>
        </w:rPr>
        <w:t>sõnadega „põhjendatud tasu“</w:t>
      </w:r>
      <w:r w:rsidRPr="48103A1C" w:rsidR="00C65CB4">
        <w:rPr>
          <w:lang w:val="et-EE"/>
        </w:rPr>
        <w:t xml:space="preserve"> vastavas käändes</w:t>
      </w:r>
      <w:bookmarkEnd w:id="2"/>
      <w:r w:rsidRPr="48103A1C" w:rsidR="003C6E15">
        <w:rPr>
          <w:lang w:val="et-EE"/>
        </w:rPr>
        <w:t>;</w:t>
      </w:r>
      <w:bookmarkEnd w:id="3"/>
    </w:p>
    <w:p w:rsidRPr="006C0C52" w:rsidR="005E44BF" w:rsidP="00525398" w:rsidRDefault="005E44BF" w14:paraId="2BDD72E9" w14:textId="77777777">
      <w:pPr>
        <w:contextualSpacing/>
        <w:jc w:val="both"/>
        <w:rPr>
          <w:lang w:val="et-EE"/>
        </w:rPr>
      </w:pPr>
    </w:p>
    <w:p w:rsidR="00DE74A5" w:rsidP="00525398" w:rsidRDefault="005E44BF" w14:paraId="08C722FF" w14:textId="4FAA29CA" w14:noSpellErr="1">
      <w:pPr>
        <w:spacing/>
        <w:contextualSpacing/>
        <w:jc w:val="both"/>
        <w:rPr>
          <w:lang w:val="et-EE"/>
        </w:rPr>
      </w:pPr>
      <w:commentRangeStart w:id="1553259253"/>
      <w:r w:rsidRPr="48103A1C" w:rsidR="005E44BF">
        <w:rPr>
          <w:b w:val="1"/>
          <w:bCs w:val="1"/>
          <w:lang w:val="et-EE"/>
        </w:rPr>
        <w:t>2)</w:t>
      </w:r>
      <w:r w:rsidRPr="48103A1C" w:rsidR="005E44BF">
        <w:rPr>
          <w:lang w:val="et-EE"/>
        </w:rPr>
        <w:t xml:space="preserve"> </w:t>
      </w:r>
      <w:commentRangeEnd w:id="1553259253"/>
      <w:r>
        <w:rPr>
          <w:rStyle w:val="CommentReference"/>
        </w:rPr>
        <w:commentReference w:id="1553259253"/>
      </w:r>
      <w:r w:rsidRPr="48103A1C" w:rsidR="005E44BF">
        <w:rPr>
          <w:lang w:val="et-EE"/>
        </w:rPr>
        <w:t xml:space="preserve">seaduse tekstis asendatakse </w:t>
      </w:r>
      <w:r w:rsidRPr="48103A1C" w:rsidR="00DF2604">
        <w:rPr>
          <w:lang w:val="et-EE"/>
        </w:rPr>
        <w:t>sõnad</w:t>
      </w:r>
      <w:r w:rsidRPr="48103A1C" w:rsidR="005E44BF">
        <w:rPr>
          <w:lang w:val="et-EE"/>
        </w:rPr>
        <w:t xml:space="preserve"> „täht- ja väärtsaadetis“ sõnaga „tähtsaadetis“ vastavas käändes;</w:t>
      </w:r>
    </w:p>
    <w:p w:rsidR="003736F6" w:rsidP="00525398" w:rsidRDefault="003736F6" w14:paraId="25D97B9D" w14:textId="77777777">
      <w:pPr>
        <w:contextualSpacing/>
        <w:jc w:val="both"/>
        <w:rPr>
          <w:lang w:val="et-EE"/>
        </w:rPr>
      </w:pPr>
    </w:p>
    <w:p w:rsidRPr="00B213FD" w:rsidR="003736F6" w:rsidP="00525398" w:rsidRDefault="003736F6" w14:paraId="65EBC773" w14:textId="48829592">
      <w:pPr>
        <w:contextualSpacing/>
        <w:jc w:val="both"/>
        <w:rPr>
          <w:lang w:val="et-EE"/>
        </w:rPr>
      </w:pPr>
      <w:r w:rsidRPr="00B213FD">
        <w:rPr>
          <w:b/>
          <w:bCs/>
          <w:lang w:val="et-EE"/>
        </w:rPr>
        <w:t>3</w:t>
      </w:r>
      <w:r w:rsidRPr="00B213FD">
        <w:rPr>
          <w:lang w:val="et-EE"/>
        </w:rPr>
        <w:t>) paragrahvi 1 lõiget 5 täiendatakse p</w:t>
      </w:r>
      <w:r w:rsidRPr="00B213FD" w:rsidR="005B3936">
        <w:rPr>
          <w:lang w:val="et-EE"/>
        </w:rPr>
        <w:t>ärast</w:t>
      </w:r>
      <w:r w:rsidRPr="00B213FD">
        <w:rPr>
          <w:lang w:val="et-EE"/>
        </w:rPr>
        <w:t xml:space="preserve"> sõna „seadus</w:t>
      </w:r>
      <w:r w:rsidRPr="00B213FD" w:rsidR="004C4828">
        <w:rPr>
          <w:lang w:val="et-EE"/>
        </w:rPr>
        <w:t>t</w:t>
      </w:r>
      <w:r w:rsidRPr="00B213FD">
        <w:rPr>
          <w:lang w:val="et-EE"/>
        </w:rPr>
        <w:t xml:space="preserve">“ </w:t>
      </w:r>
      <w:r w:rsidRPr="00B213FD" w:rsidR="005B3936">
        <w:rPr>
          <w:lang w:val="et-EE"/>
        </w:rPr>
        <w:t>sõnade</w:t>
      </w:r>
      <w:r w:rsidRPr="00B213FD">
        <w:rPr>
          <w:lang w:val="et-EE"/>
        </w:rPr>
        <w:t>ga „ja selle alusel kehtestatud õigusakti“;</w:t>
      </w:r>
    </w:p>
    <w:p w:rsidRPr="006C0C52" w:rsidR="005E44BF" w:rsidP="00525398" w:rsidRDefault="005E44BF" w14:paraId="5C909CA7" w14:textId="77777777">
      <w:pPr>
        <w:contextualSpacing/>
        <w:jc w:val="both"/>
        <w:rPr>
          <w:lang w:val="et-EE"/>
        </w:rPr>
      </w:pPr>
    </w:p>
    <w:p w:rsidR="00DE74A5" w:rsidP="00525398" w:rsidRDefault="003736F6" w14:paraId="79D8ED46" w14:textId="66D7C9F8">
      <w:pPr>
        <w:contextualSpacing/>
        <w:jc w:val="both"/>
        <w:rPr>
          <w:lang w:val="et-EE"/>
        </w:rPr>
      </w:pPr>
      <w:r>
        <w:rPr>
          <w:b/>
          <w:bCs/>
          <w:lang w:val="et-EE"/>
        </w:rPr>
        <w:t>4</w:t>
      </w:r>
      <w:r w:rsidRPr="006C0C52" w:rsidR="00DE74A5">
        <w:rPr>
          <w:b/>
          <w:bCs/>
          <w:lang w:val="et-EE"/>
        </w:rPr>
        <w:t>)</w:t>
      </w:r>
      <w:r w:rsidRPr="006C0C52" w:rsidR="00DE74A5">
        <w:rPr>
          <w:lang w:val="et-EE"/>
        </w:rPr>
        <w:t xml:space="preserve"> paragrahvi 1 lõige 6 </w:t>
      </w:r>
      <w:r w:rsidRPr="006C0C52" w:rsidR="001F388E">
        <w:rPr>
          <w:lang w:val="et-EE"/>
        </w:rPr>
        <w:t>tunnistatakse kehtetuks;</w:t>
      </w:r>
    </w:p>
    <w:p w:rsidR="00833E6D" w:rsidP="00525398" w:rsidRDefault="00833E6D" w14:paraId="6345792E" w14:textId="77777777">
      <w:pPr>
        <w:contextualSpacing/>
        <w:jc w:val="both"/>
        <w:rPr>
          <w:lang w:val="et-EE"/>
        </w:rPr>
      </w:pPr>
    </w:p>
    <w:p w:rsidRPr="008C740B" w:rsidR="00991916" w:rsidP="00525398" w:rsidRDefault="003736F6" w14:paraId="6A62A2BA" w14:textId="430A4E07">
      <w:pPr>
        <w:contextualSpacing/>
        <w:jc w:val="both"/>
        <w:rPr>
          <w:lang w:val="et-EE"/>
        </w:rPr>
      </w:pPr>
      <w:r w:rsidRPr="008C740B">
        <w:rPr>
          <w:b/>
          <w:bCs/>
          <w:lang w:val="et-EE"/>
        </w:rPr>
        <w:t>5</w:t>
      </w:r>
      <w:r w:rsidRPr="008C740B" w:rsidR="00833E6D">
        <w:rPr>
          <w:b/>
          <w:bCs/>
          <w:lang w:val="et-EE"/>
        </w:rPr>
        <w:t>)</w:t>
      </w:r>
      <w:r w:rsidRPr="008C740B" w:rsidR="00991916">
        <w:rPr>
          <w:b/>
          <w:bCs/>
          <w:lang w:val="et-EE"/>
        </w:rPr>
        <w:t xml:space="preserve"> </w:t>
      </w:r>
      <w:r w:rsidRPr="008C740B" w:rsidR="00991916">
        <w:rPr>
          <w:lang w:val="et-EE"/>
        </w:rPr>
        <w:t>paragrahvi 2</w:t>
      </w:r>
      <w:r w:rsidRPr="008C740B" w:rsidR="00833E6D">
        <w:rPr>
          <w:lang w:val="et-EE"/>
        </w:rPr>
        <w:t xml:space="preserve"> </w:t>
      </w:r>
      <w:r w:rsidRPr="008C740B" w:rsidR="00991916">
        <w:rPr>
          <w:lang w:val="et-EE"/>
        </w:rPr>
        <w:t>lõige 3 muudetakse ja sõnastatakse järgmiselt:</w:t>
      </w:r>
    </w:p>
    <w:p w:rsidRPr="00A777D5" w:rsidR="00991916" w:rsidP="3004361F" w:rsidRDefault="00991916" w14:paraId="4DE5E7BA" w14:textId="1AF28326">
      <w:pPr>
        <w:contextualSpacing/>
        <w:jc w:val="both"/>
      </w:pPr>
      <w:proofErr w:type="gramStart"/>
      <w:r w:rsidRPr="3004361F">
        <w:t>„</w:t>
      </w:r>
      <w:r w:rsidRPr="3004361F" w:rsidR="008C740B">
        <w:t>(</w:t>
      </w:r>
      <w:proofErr w:type="gramEnd"/>
      <w:r w:rsidRPr="3004361F">
        <w:t xml:space="preserve">3) </w:t>
      </w:r>
      <w:proofErr w:type="spellStart"/>
      <w:r w:rsidRPr="3004361F">
        <w:t>Postisaadetis</w:t>
      </w:r>
      <w:proofErr w:type="spellEnd"/>
      <w:r w:rsidRPr="3004361F">
        <w:t xml:space="preserve"> </w:t>
      </w:r>
      <w:proofErr w:type="spellStart"/>
      <w:r w:rsidRPr="3004361F">
        <w:t>loetakse</w:t>
      </w:r>
      <w:proofErr w:type="spellEnd"/>
      <w:r w:rsidRPr="3004361F">
        <w:t xml:space="preserve"> </w:t>
      </w:r>
      <w:proofErr w:type="spellStart"/>
      <w:r w:rsidRPr="3004361F">
        <w:t>adresseerituks</w:t>
      </w:r>
      <w:proofErr w:type="spellEnd"/>
      <w:r w:rsidRPr="3004361F">
        <w:t xml:space="preserve">, </w:t>
      </w:r>
      <w:proofErr w:type="spellStart"/>
      <w:r w:rsidRPr="3004361F">
        <w:t>kui</w:t>
      </w:r>
      <w:proofErr w:type="spellEnd"/>
      <w:r w:rsidRPr="3004361F">
        <w:t xml:space="preserve"> see </w:t>
      </w:r>
      <w:proofErr w:type="spellStart"/>
      <w:r w:rsidRPr="3004361F">
        <w:t>kannab</w:t>
      </w:r>
      <w:proofErr w:type="spellEnd"/>
      <w:r w:rsidRPr="3004361F">
        <w:t xml:space="preserve"> </w:t>
      </w:r>
      <w:proofErr w:type="spellStart"/>
      <w:r w:rsidRPr="3004361F">
        <w:t>lisaks</w:t>
      </w:r>
      <w:proofErr w:type="spellEnd"/>
      <w:r w:rsidRPr="3004361F">
        <w:t xml:space="preserve"> </w:t>
      </w:r>
      <w:proofErr w:type="spellStart"/>
      <w:r w:rsidRPr="3004361F">
        <w:t>postisaadetise</w:t>
      </w:r>
      <w:proofErr w:type="spellEnd"/>
      <w:r w:rsidRPr="3004361F">
        <w:t xml:space="preserve"> </w:t>
      </w:r>
      <w:proofErr w:type="spellStart"/>
      <w:r w:rsidRPr="3004361F">
        <w:t>saaja</w:t>
      </w:r>
      <w:proofErr w:type="spellEnd"/>
      <w:r w:rsidRPr="3004361F">
        <w:t xml:space="preserve"> </w:t>
      </w:r>
      <w:proofErr w:type="spellStart"/>
      <w:r w:rsidRPr="3004361F">
        <w:t>nimele</w:t>
      </w:r>
      <w:proofErr w:type="spellEnd"/>
      <w:r w:rsidRPr="3004361F">
        <w:t>:</w:t>
      </w:r>
    </w:p>
    <w:p w:rsidRPr="008C740B" w:rsidR="00991916" w:rsidP="00525398" w:rsidRDefault="00991916" w14:paraId="07F7AA08" w14:textId="078E179E">
      <w:pPr>
        <w:contextualSpacing/>
        <w:jc w:val="both"/>
        <w:rPr>
          <w:lang w:val="et-EE"/>
        </w:rPr>
      </w:pPr>
      <w:r w:rsidRPr="008C740B">
        <w:rPr>
          <w:lang w:val="et-EE"/>
        </w:rPr>
        <w:t>1) postiaadressi või</w:t>
      </w:r>
    </w:p>
    <w:p w:rsidRPr="008C740B" w:rsidR="00991916" w:rsidP="00525398" w:rsidRDefault="00991916" w14:paraId="4317940A" w14:textId="3925790E">
      <w:pPr>
        <w:contextualSpacing/>
        <w:jc w:val="both"/>
        <w:rPr>
          <w:lang w:val="et-EE"/>
        </w:rPr>
      </w:pPr>
      <w:r w:rsidRPr="4302B595">
        <w:rPr>
          <w:lang w:val="et-EE"/>
        </w:rPr>
        <w:t xml:space="preserve">2) </w:t>
      </w:r>
      <w:r w:rsidR="00A777D5">
        <w:rPr>
          <w:lang w:val="et-EE"/>
        </w:rPr>
        <w:t>postiaadressile</w:t>
      </w:r>
      <w:r w:rsidRPr="4302B595" w:rsidR="00A777D5">
        <w:rPr>
          <w:lang w:val="et-EE"/>
        </w:rPr>
        <w:t xml:space="preserve"> </w:t>
      </w:r>
      <w:r w:rsidRPr="4302B595">
        <w:rPr>
          <w:lang w:val="et-EE"/>
        </w:rPr>
        <w:t>viitavat märgistust või</w:t>
      </w:r>
    </w:p>
    <w:p w:rsidRPr="008C740B" w:rsidR="00991916" w:rsidP="00525398" w:rsidRDefault="00991916" w14:paraId="719E2E1D" w14:textId="5C4E083E">
      <w:pPr>
        <w:contextualSpacing/>
        <w:jc w:val="both"/>
        <w:rPr>
          <w:lang w:val="et-EE"/>
        </w:rPr>
      </w:pPr>
      <w:r w:rsidRPr="008C740B">
        <w:rPr>
          <w:lang w:val="et-EE"/>
        </w:rPr>
        <w:t xml:space="preserve">3) juurdepääsupunkti asukohta koos </w:t>
      </w:r>
      <w:bookmarkStart w:name="_Hlk204671348" w:id="4"/>
      <w:r w:rsidRPr="008C740B">
        <w:rPr>
          <w:lang w:val="et-EE"/>
        </w:rPr>
        <w:t>saajale postisaadetise saabumise kohta teate saatmiseks vajalike kontaktandme</w:t>
      </w:r>
      <w:bookmarkEnd w:id="4"/>
      <w:r w:rsidR="00481B19">
        <w:rPr>
          <w:lang w:val="et-EE"/>
        </w:rPr>
        <w:t>tega</w:t>
      </w:r>
      <w:r w:rsidRPr="008C740B">
        <w:rPr>
          <w:lang w:val="et-EE"/>
        </w:rPr>
        <w:t xml:space="preserve"> või</w:t>
      </w:r>
    </w:p>
    <w:p w:rsidRPr="008C740B" w:rsidR="00991916" w:rsidP="00525398" w:rsidRDefault="00991916" w14:paraId="0C2B5EC4" w14:textId="57A78BB6">
      <w:pPr>
        <w:contextualSpacing/>
        <w:jc w:val="both"/>
        <w:rPr>
          <w:lang w:val="et-EE"/>
        </w:rPr>
      </w:pPr>
      <w:r w:rsidRPr="008C740B">
        <w:rPr>
          <w:lang w:val="et-EE"/>
        </w:rPr>
        <w:t>4) on varustatud postiaadressile osutava saatedokumendiga</w:t>
      </w:r>
      <w:r w:rsidRPr="60BA38B0">
        <w:rPr>
          <w:lang w:val="et-EE"/>
        </w:rPr>
        <w:t>.“</w:t>
      </w:r>
      <w:r w:rsidRPr="60BA38B0" w:rsidR="538B63ED">
        <w:rPr>
          <w:lang w:val="et-EE"/>
        </w:rPr>
        <w:t>;</w:t>
      </w:r>
    </w:p>
    <w:p w:rsidRPr="006C0C52" w:rsidR="00A47A55" w:rsidP="00525398" w:rsidRDefault="00A47A55" w14:paraId="7592391E" w14:textId="77777777">
      <w:pPr>
        <w:contextualSpacing/>
        <w:jc w:val="both"/>
        <w:rPr>
          <w:lang w:val="et-EE"/>
        </w:rPr>
      </w:pPr>
    </w:p>
    <w:p w:rsidRPr="006C0C52" w:rsidR="006D3AF7" w:rsidP="00525398" w:rsidRDefault="003736F6" w14:paraId="27EAA332" w14:textId="30D006F7">
      <w:pPr>
        <w:contextualSpacing/>
        <w:jc w:val="both"/>
        <w:rPr>
          <w:lang w:val="et-EE"/>
        </w:rPr>
      </w:pPr>
      <w:bookmarkStart w:name="_Hlk191894505" w:id="5"/>
      <w:r>
        <w:rPr>
          <w:b/>
          <w:bCs/>
          <w:lang w:val="et-EE"/>
        </w:rPr>
        <w:t>6</w:t>
      </w:r>
      <w:r w:rsidRPr="006C0C52" w:rsidR="006D3AF7">
        <w:rPr>
          <w:b/>
          <w:bCs/>
          <w:lang w:val="et-EE"/>
        </w:rPr>
        <w:t>)</w:t>
      </w:r>
      <w:r w:rsidRPr="006C0C52" w:rsidR="006D3AF7">
        <w:rPr>
          <w:lang w:val="et-EE"/>
        </w:rPr>
        <w:t xml:space="preserve"> paragrahvi 4 lõige 2 muudetakse ja sõnastatakse järgmiselt:</w:t>
      </w:r>
    </w:p>
    <w:p w:rsidRPr="00A777D5" w:rsidR="006D3AF7" w:rsidP="00525398" w:rsidRDefault="424BE093" w14:paraId="70825EF1" w14:textId="3DD77FDA">
      <w:pPr>
        <w:contextualSpacing/>
        <w:jc w:val="both"/>
      </w:pPr>
      <w:proofErr w:type="gramStart"/>
      <w:r w:rsidRPr="495C55D1">
        <w:t>„</w:t>
      </w:r>
      <w:commentRangeStart w:id="6"/>
      <w:ins w:author="Maarja-Liis Lall - JUSTDIGI" w:date="2025-10-20T11:43:00Z" w:id="7">
        <w:r w:rsidRPr="495C55D1" w:rsidR="3E7A35C9">
          <w:t>(</w:t>
        </w:r>
        <w:proofErr w:type="gramEnd"/>
        <w:r w:rsidRPr="495C55D1" w:rsidR="3E7A35C9">
          <w:t xml:space="preserve">2) </w:t>
        </w:r>
      </w:ins>
      <w:commentRangeEnd w:id="6"/>
      <w:r w:rsidR="006D3AF7">
        <w:commentReference w:id="6"/>
      </w:r>
      <w:proofErr w:type="spellStart"/>
      <w:r w:rsidRPr="495C55D1" w:rsidR="006D3AF7">
        <w:t>Kirisaadetis</w:t>
      </w:r>
      <w:proofErr w:type="spellEnd"/>
      <w:r w:rsidRPr="495C55D1" w:rsidR="006D3AF7">
        <w:t xml:space="preserve"> on </w:t>
      </w:r>
      <w:proofErr w:type="spellStart"/>
      <w:r w:rsidRPr="495C55D1" w:rsidR="006D3AF7">
        <w:t>postiteenuse</w:t>
      </w:r>
      <w:proofErr w:type="spellEnd"/>
      <w:r w:rsidRPr="495C55D1" w:rsidR="006D3AF7">
        <w:t xml:space="preserve"> osutajale edastamiseks üleantud adresseeritud </w:t>
      </w:r>
      <w:r w:rsidRPr="495C55D1" w:rsidR="004D07B0">
        <w:t>ja</w:t>
      </w:r>
      <w:r w:rsidRPr="495C55D1" w:rsidR="006D3AF7">
        <w:t xml:space="preserve"> nõuetekohaselt pakitud </w:t>
      </w:r>
      <w:r w:rsidRPr="495C55D1" w:rsidR="0098680A">
        <w:t>ese või esemed</w:t>
      </w:r>
      <w:r w:rsidRPr="495C55D1" w:rsidR="00E27039">
        <w:t xml:space="preserve"> </w:t>
      </w:r>
      <w:r w:rsidRPr="495C55D1" w:rsidR="00C46B47">
        <w:t>ü</w:t>
      </w:r>
      <w:r w:rsidRPr="495C55D1" w:rsidR="00E27039">
        <w:t>lemaailmse postikonventsiooni</w:t>
      </w:r>
      <w:r w:rsidRPr="495C55D1" w:rsidR="00C46B47">
        <w:t xml:space="preserve"> </w:t>
      </w:r>
      <w:proofErr w:type="gramStart"/>
      <w:r w:rsidRPr="495C55D1" w:rsidR="00C46B47">
        <w:t>tähenduses</w:t>
      </w:r>
      <w:r w:rsidRPr="495C55D1" w:rsidR="006D3AF7">
        <w:t>.“</w:t>
      </w:r>
      <w:proofErr w:type="gramEnd"/>
      <w:r w:rsidRPr="495C55D1" w:rsidR="000D1DA7">
        <w:t>;</w:t>
      </w:r>
    </w:p>
    <w:bookmarkEnd w:id="5"/>
    <w:p w:rsidRPr="006C0C52" w:rsidR="00761C65" w:rsidP="00525398" w:rsidRDefault="00761C65" w14:paraId="2208B688" w14:textId="77777777">
      <w:pPr>
        <w:contextualSpacing/>
        <w:jc w:val="both"/>
        <w:rPr>
          <w:lang w:val="et-EE"/>
        </w:rPr>
      </w:pPr>
    </w:p>
    <w:p w:rsidRPr="006C0C52" w:rsidR="00792C24" w:rsidP="00525398" w:rsidRDefault="003736F6" w14:paraId="434F5161" w14:textId="3F0334C1">
      <w:pPr>
        <w:contextualSpacing/>
        <w:jc w:val="both"/>
        <w:rPr>
          <w:lang w:val="et-EE"/>
        </w:rPr>
      </w:pPr>
      <w:r>
        <w:rPr>
          <w:b/>
          <w:bCs/>
          <w:lang w:val="et-EE"/>
        </w:rPr>
        <w:t>7</w:t>
      </w:r>
      <w:r w:rsidRPr="006C0C52" w:rsidR="00792C24">
        <w:rPr>
          <w:b/>
          <w:bCs/>
          <w:lang w:val="et-EE"/>
        </w:rPr>
        <w:t>)</w:t>
      </w:r>
      <w:r w:rsidRPr="006C0C52" w:rsidR="00792C24">
        <w:rPr>
          <w:lang w:val="et-EE"/>
        </w:rPr>
        <w:t xml:space="preserve"> paragrahvi 4 lõi</w:t>
      </w:r>
      <w:r w:rsidRPr="006C0C52" w:rsidR="001B72B4">
        <w:rPr>
          <w:lang w:val="et-EE"/>
        </w:rPr>
        <w:t>k</w:t>
      </w:r>
      <w:r w:rsidRPr="006C0C52" w:rsidR="00792C24">
        <w:rPr>
          <w:lang w:val="et-EE"/>
        </w:rPr>
        <w:t xml:space="preserve">e 5 </w:t>
      </w:r>
      <w:r w:rsidRPr="006C0C52" w:rsidR="0050075A">
        <w:rPr>
          <w:lang w:val="et-EE"/>
        </w:rPr>
        <w:t xml:space="preserve">punkt 3 </w:t>
      </w:r>
      <w:r w:rsidRPr="006C0C52" w:rsidR="00792C24">
        <w:rPr>
          <w:lang w:val="et-EE"/>
        </w:rPr>
        <w:t>tunnistatakse kehtetuks;</w:t>
      </w:r>
    </w:p>
    <w:p w:rsidRPr="006C0C52" w:rsidR="00E56798" w:rsidP="00525398" w:rsidRDefault="00E56798" w14:paraId="58E2976A" w14:textId="77777777">
      <w:pPr>
        <w:contextualSpacing/>
        <w:jc w:val="both"/>
        <w:rPr>
          <w:lang w:val="et-EE"/>
        </w:rPr>
      </w:pPr>
    </w:p>
    <w:p w:rsidRPr="00A777D5" w:rsidR="00E56798" w:rsidP="00525398" w:rsidRDefault="003736F6" w14:paraId="29FA8888" w14:textId="7D249E0A">
      <w:pPr>
        <w:contextualSpacing/>
        <w:jc w:val="both"/>
      </w:pPr>
      <w:r w:rsidRPr="42C3CC3B">
        <w:rPr>
          <w:b/>
          <w:bCs/>
        </w:rPr>
        <w:t>8</w:t>
      </w:r>
      <w:r w:rsidRPr="42C3CC3B" w:rsidR="00E56798">
        <w:rPr>
          <w:b/>
          <w:bCs/>
        </w:rPr>
        <w:t>)</w:t>
      </w:r>
      <w:r w:rsidRPr="42C3CC3B" w:rsidR="00E56798">
        <w:t xml:space="preserve"> paragrahvi 4 lõike 7 punktis 1 </w:t>
      </w:r>
      <w:r w:rsidRPr="42C3CC3B" w:rsidR="00FF6452">
        <w:t xml:space="preserve">asendatakse </w:t>
      </w:r>
      <w:proofErr w:type="spellStart"/>
      <w:r w:rsidRPr="42C3CC3B" w:rsidR="00FF6452">
        <w:t>sõnad</w:t>
      </w:r>
      <w:commentRangeStart w:id="8"/>
      <w:proofErr w:type="spellEnd"/>
      <w:r w:rsidRPr="42C3CC3B" w:rsidR="00FF6452">
        <w:t xml:space="preserve"> </w:t>
      </w:r>
      <w:bookmarkStart w:name="_Hlk207616759" w:id="9"/>
      <w:ins w:author="Merike Koppel - JUSTDIGI" w:date="2025-10-14T09:51:00Z" w16du:dateUtc="2025-10-14T06:51:00Z" w:id="10">
        <w:r w:rsidRPr="42C3CC3B" w:rsidR="004E1452">
          <w:t>„</w:t>
        </w:r>
      </w:ins>
      <w:proofErr w:type="spellStart"/>
      <w:del w:author="Merike Koppel - JUSTDIGI" w:date="2025-10-14T09:51:00Z" w16du:dateUtc="2025-10-14T06:51:00Z" w:id="11">
        <w:r w:rsidRPr="42C3CC3B" w:rsidDel="004E1452" w:rsidR="00FF6452">
          <w:delText>"</w:delText>
        </w:r>
      </w:del>
      <w:r w:rsidRPr="42C3CC3B" w:rsidR="00FF6452">
        <w:t>muu</w:t>
      </w:r>
      <w:proofErr w:type="spellEnd"/>
      <w:r w:rsidRPr="42C3CC3B" w:rsidR="00FF6452">
        <w:t xml:space="preserve"> </w:t>
      </w:r>
      <w:proofErr w:type="spellStart"/>
      <w:r w:rsidRPr="42C3CC3B" w:rsidR="00FF6452">
        <w:t>isikusamasuse</w:t>
      </w:r>
      <w:proofErr w:type="spellEnd"/>
      <w:r w:rsidRPr="42C3CC3B" w:rsidR="00FF6452">
        <w:t xml:space="preserve"> </w:t>
      </w:r>
      <w:proofErr w:type="spellStart"/>
      <w:r w:rsidRPr="42C3CC3B" w:rsidR="00FF6452">
        <w:t>tuvastamist</w:t>
      </w:r>
      <w:proofErr w:type="spellEnd"/>
      <w:r w:rsidRPr="42C3CC3B" w:rsidR="00FF6452">
        <w:t xml:space="preserve"> </w:t>
      </w:r>
      <w:proofErr w:type="spellStart"/>
      <w:r w:rsidRPr="42C3CC3B" w:rsidR="00FF6452">
        <w:t>võimaldava</w:t>
      </w:r>
      <w:proofErr w:type="spellEnd"/>
      <w:del w:author="Merike Koppel - JUSTDIGI" w:date="2025-10-14T09:51:00Z" w16du:dateUtc="2025-10-14T06:51:00Z" w:id="12">
        <w:r w:rsidRPr="42C3CC3B" w:rsidDel="004E1452" w:rsidR="00FF6452">
          <w:delText>"</w:delText>
        </w:r>
      </w:del>
      <w:ins w:author="Merike Koppel - JUSTDIGI" w:date="2025-10-14T09:51:00Z" w16du:dateUtc="2025-10-14T06:51:00Z" w:id="13">
        <w:r w:rsidRPr="42C3CC3B" w:rsidR="004E1452">
          <w:t>“</w:t>
        </w:r>
      </w:ins>
      <w:r w:rsidRPr="42C3CC3B" w:rsidR="00FF6452">
        <w:t xml:space="preserve"> </w:t>
      </w:r>
      <w:proofErr w:type="spellStart"/>
      <w:r w:rsidRPr="42C3CC3B" w:rsidR="00FF6452">
        <w:t>sõnadega</w:t>
      </w:r>
      <w:proofErr w:type="spellEnd"/>
      <w:r w:rsidRPr="42C3CC3B" w:rsidR="00FF6452">
        <w:t xml:space="preserve"> </w:t>
      </w:r>
      <w:ins w:author="Merike Koppel - JUSTDIGI" w:date="2025-10-14T09:51:00Z" w16du:dateUtc="2025-10-14T06:51:00Z" w:id="14">
        <w:r w:rsidRPr="42C3CC3B" w:rsidR="004E1452">
          <w:t>„</w:t>
        </w:r>
      </w:ins>
      <w:proofErr w:type="spellStart"/>
      <w:del w:author="Merike Koppel - JUSTDIGI" w:date="2025-10-14T09:51:00Z" w16du:dateUtc="2025-10-14T06:51:00Z" w:id="15">
        <w:r w:rsidRPr="42C3CC3B" w:rsidDel="004E1452" w:rsidR="00FF6452">
          <w:delText>"</w:delText>
        </w:r>
      </w:del>
      <w:commentRangeEnd w:id="8"/>
      <w:r w:rsidR="00384C81">
        <w:rPr>
          <w:rStyle w:val="CommentReference"/>
          <w:rFonts w:ascii="Calibri" w:hAnsi="Calibri"/>
          <w:szCs w:val="20"/>
          <w:lang w:val="et-EE"/>
        </w:rPr>
        <w:commentReference w:id="8"/>
      </w:r>
      <w:r w:rsidRPr="42C3CC3B" w:rsidR="00FF6452">
        <w:t>saaja</w:t>
      </w:r>
      <w:proofErr w:type="spellEnd"/>
      <w:r w:rsidRPr="42C3CC3B" w:rsidR="00FF6452">
        <w:t xml:space="preserve"> </w:t>
      </w:r>
      <w:proofErr w:type="spellStart"/>
      <w:r w:rsidRPr="42C3CC3B" w:rsidR="00FF6452">
        <w:t>tuvastamist</w:t>
      </w:r>
      <w:proofErr w:type="spellEnd"/>
      <w:r w:rsidRPr="42C3CC3B" w:rsidR="00FF6452">
        <w:t xml:space="preserve"> </w:t>
      </w:r>
      <w:proofErr w:type="spellStart"/>
      <w:r w:rsidRPr="42C3CC3B" w:rsidR="00FF6452">
        <w:t>võimaldava</w:t>
      </w:r>
      <w:proofErr w:type="spellEnd"/>
      <w:r w:rsidRPr="42C3CC3B" w:rsidR="00FF6452">
        <w:t xml:space="preserve"> </w:t>
      </w:r>
      <w:proofErr w:type="spellStart"/>
      <w:proofErr w:type="gramStart"/>
      <w:r w:rsidRPr="42C3CC3B" w:rsidR="00FF6452">
        <w:t>muu</w:t>
      </w:r>
      <w:bookmarkEnd w:id="9"/>
      <w:proofErr w:type="spellEnd"/>
      <w:r w:rsidRPr="42C3CC3B" w:rsidR="00E56798">
        <w:t>“</w:t>
      </w:r>
      <w:proofErr w:type="gramEnd"/>
      <w:r w:rsidRPr="42C3CC3B" w:rsidR="004F55D8">
        <w:t>;</w:t>
      </w:r>
    </w:p>
    <w:p w:rsidRPr="006C0C52" w:rsidR="0030446E" w:rsidP="00525398" w:rsidRDefault="0030446E" w14:paraId="57C0245B" w14:textId="77777777">
      <w:pPr>
        <w:contextualSpacing/>
        <w:jc w:val="both"/>
        <w:rPr>
          <w:b/>
          <w:bCs/>
          <w:lang w:val="et-EE"/>
        </w:rPr>
      </w:pPr>
    </w:p>
    <w:p w:rsidRPr="006C0C52" w:rsidR="005F4CEB" w:rsidP="3004361F" w:rsidRDefault="003736F6" w14:paraId="03F148CA" w14:textId="63FE67D2">
      <w:pPr>
        <w:contextualSpacing/>
        <w:jc w:val="both"/>
      </w:pPr>
      <w:r w:rsidRPr="3004361F">
        <w:rPr>
          <w:b/>
          <w:bCs/>
        </w:rPr>
        <w:t>9</w:t>
      </w:r>
      <w:r w:rsidRPr="3004361F" w:rsidR="00792C24">
        <w:rPr>
          <w:b/>
          <w:bCs/>
        </w:rPr>
        <w:t>)</w:t>
      </w:r>
      <w:r w:rsidRPr="3004361F" w:rsidR="00792C24">
        <w:t xml:space="preserve"> </w:t>
      </w:r>
      <w:proofErr w:type="spellStart"/>
      <w:r w:rsidRPr="3004361F" w:rsidR="00792C24">
        <w:t>paragrahvi</w:t>
      </w:r>
      <w:proofErr w:type="spellEnd"/>
      <w:r w:rsidRPr="3004361F" w:rsidR="00792C24">
        <w:t xml:space="preserve"> 4 </w:t>
      </w:r>
      <w:proofErr w:type="spellStart"/>
      <w:r w:rsidRPr="3004361F" w:rsidR="00792C24">
        <w:t>lõi</w:t>
      </w:r>
      <w:r w:rsidRPr="3004361F" w:rsidR="001811DA">
        <w:t>k</w:t>
      </w:r>
      <w:r w:rsidRPr="3004361F" w:rsidR="00792C24">
        <w:t>e</w:t>
      </w:r>
      <w:proofErr w:type="spellEnd"/>
      <w:r w:rsidRPr="3004361F" w:rsidR="00792C24">
        <w:t xml:space="preserve"> 7</w:t>
      </w:r>
      <w:r w:rsidRPr="3004361F" w:rsidR="00793548">
        <w:t xml:space="preserve"> </w:t>
      </w:r>
      <w:proofErr w:type="spellStart"/>
      <w:r w:rsidRPr="3004361F" w:rsidR="00793548">
        <w:t>punkt</w:t>
      </w:r>
      <w:r w:rsidRPr="3004361F" w:rsidR="00046C9D">
        <w:t>is</w:t>
      </w:r>
      <w:proofErr w:type="spellEnd"/>
      <w:r w:rsidRPr="3004361F" w:rsidR="00793548">
        <w:t xml:space="preserve"> 3</w:t>
      </w:r>
      <w:r w:rsidRPr="3004361F" w:rsidR="00792C24">
        <w:t xml:space="preserve"> </w:t>
      </w:r>
      <w:proofErr w:type="spellStart"/>
      <w:r w:rsidRPr="3004361F" w:rsidR="005F4CEB">
        <w:t>asendatakse</w:t>
      </w:r>
      <w:proofErr w:type="spellEnd"/>
      <w:r w:rsidRPr="3004361F" w:rsidR="005F4CEB">
        <w:t xml:space="preserve"> </w:t>
      </w:r>
      <w:proofErr w:type="spellStart"/>
      <w:r w:rsidRPr="3004361F" w:rsidR="005F4CEB">
        <w:t>sõnad</w:t>
      </w:r>
      <w:proofErr w:type="spellEnd"/>
      <w:r w:rsidRPr="3004361F" w:rsidR="005F4CEB">
        <w:t xml:space="preserve"> „</w:t>
      </w:r>
      <w:bookmarkStart w:name="_Hlk195268327" w:id="16"/>
      <w:proofErr w:type="spellStart"/>
      <w:r w:rsidRPr="3004361F" w:rsidR="004E4FB7">
        <w:t>postiteenuse</w:t>
      </w:r>
      <w:proofErr w:type="spellEnd"/>
      <w:r w:rsidRPr="3004361F" w:rsidR="004E4FB7">
        <w:t xml:space="preserve"> </w:t>
      </w:r>
      <w:proofErr w:type="spellStart"/>
      <w:r w:rsidRPr="3004361F" w:rsidR="004E4FB7">
        <w:t>osutaja</w:t>
      </w:r>
      <w:proofErr w:type="spellEnd"/>
      <w:r w:rsidRPr="3004361F" w:rsidR="004E4FB7">
        <w:t xml:space="preserve"> </w:t>
      </w:r>
      <w:bookmarkEnd w:id="16"/>
      <w:proofErr w:type="spellStart"/>
      <w:r w:rsidRPr="3004361F" w:rsidR="005F4CEB">
        <w:t>eelnevalt</w:t>
      </w:r>
      <w:proofErr w:type="spellEnd"/>
      <w:r w:rsidRPr="3004361F" w:rsidR="005F4CEB">
        <w:t xml:space="preserve"> </w:t>
      </w:r>
      <w:proofErr w:type="spellStart"/>
      <w:r w:rsidRPr="3004361F" w:rsidR="005F4CEB">
        <w:t>määratud</w:t>
      </w:r>
      <w:proofErr w:type="spellEnd"/>
      <w:r w:rsidRPr="3004361F" w:rsidR="005F4CEB">
        <w:t xml:space="preserve"> </w:t>
      </w:r>
      <w:proofErr w:type="spellStart"/>
      <w:proofErr w:type="gramStart"/>
      <w:r w:rsidRPr="3004361F" w:rsidR="005F4CEB">
        <w:t>garantiisumma</w:t>
      </w:r>
      <w:proofErr w:type="spellEnd"/>
      <w:r w:rsidRPr="3004361F" w:rsidR="005F4CEB">
        <w:t xml:space="preserve">“ </w:t>
      </w:r>
      <w:proofErr w:type="spellStart"/>
      <w:r w:rsidRPr="3004361F" w:rsidR="005F4CEB">
        <w:t>sõnadega</w:t>
      </w:r>
      <w:proofErr w:type="spellEnd"/>
      <w:proofErr w:type="gramEnd"/>
      <w:r w:rsidRPr="3004361F" w:rsidR="005F4CEB">
        <w:t xml:space="preserve"> „</w:t>
      </w:r>
      <w:proofErr w:type="spellStart"/>
      <w:r w:rsidRPr="3004361F" w:rsidR="00A90CB8">
        <w:t>postiteenuse</w:t>
      </w:r>
      <w:proofErr w:type="spellEnd"/>
      <w:r w:rsidRPr="3004361F" w:rsidR="00A90CB8">
        <w:t xml:space="preserve"> </w:t>
      </w:r>
      <w:proofErr w:type="spellStart"/>
      <w:r w:rsidRPr="3004361F" w:rsidR="00A90CB8">
        <w:t>osutamise</w:t>
      </w:r>
      <w:proofErr w:type="spellEnd"/>
      <w:r w:rsidRPr="3004361F" w:rsidR="00A90CB8">
        <w:t xml:space="preserve"> </w:t>
      </w:r>
      <w:proofErr w:type="spellStart"/>
      <w:r w:rsidRPr="3004361F" w:rsidR="00046C9D">
        <w:t>tüüptingimustes</w:t>
      </w:r>
      <w:proofErr w:type="spellEnd"/>
      <w:r w:rsidRPr="3004361F" w:rsidR="00046C9D">
        <w:t xml:space="preserve"> </w:t>
      </w:r>
      <w:proofErr w:type="spellStart"/>
      <w:r w:rsidRPr="3004361F" w:rsidR="00046C9D">
        <w:t>ettenähtud</w:t>
      </w:r>
      <w:proofErr w:type="spellEnd"/>
      <w:r w:rsidRPr="3004361F" w:rsidR="00046C9D">
        <w:t xml:space="preserve"> </w:t>
      </w:r>
      <w:proofErr w:type="spellStart"/>
      <w:proofErr w:type="gramStart"/>
      <w:r w:rsidRPr="3004361F" w:rsidR="00046C9D">
        <w:t>hüvitis</w:t>
      </w:r>
      <w:r w:rsidRPr="3004361F" w:rsidR="00F776B9">
        <w:t>t</w:t>
      </w:r>
      <w:proofErr w:type="spellEnd"/>
      <w:r w:rsidRPr="3004361F" w:rsidR="00046C9D">
        <w:t>“</w:t>
      </w:r>
      <w:proofErr w:type="gramEnd"/>
      <w:r w:rsidRPr="3004361F" w:rsidR="00046C9D">
        <w:t>;</w:t>
      </w:r>
    </w:p>
    <w:p w:rsidRPr="006C0C52" w:rsidR="00792C24" w:rsidP="00525398" w:rsidRDefault="00792C24" w14:paraId="693C6727" w14:textId="77777777">
      <w:pPr>
        <w:contextualSpacing/>
        <w:jc w:val="both"/>
        <w:rPr>
          <w:lang w:val="et-EE"/>
        </w:rPr>
      </w:pPr>
    </w:p>
    <w:p w:rsidRPr="006C0C52" w:rsidR="00071B5C" w:rsidP="00525398" w:rsidRDefault="003736F6" w14:paraId="4D4E1F41" w14:textId="491AD3E9">
      <w:pPr>
        <w:contextualSpacing/>
        <w:jc w:val="both"/>
        <w:rPr>
          <w:lang w:val="et-EE"/>
        </w:rPr>
      </w:pPr>
      <w:r>
        <w:rPr>
          <w:b/>
          <w:bCs/>
          <w:lang w:val="et-EE"/>
        </w:rPr>
        <w:t>10</w:t>
      </w:r>
      <w:r w:rsidRPr="006C0C52" w:rsidR="00197F61">
        <w:rPr>
          <w:b/>
          <w:bCs/>
          <w:lang w:val="et-EE"/>
        </w:rPr>
        <w:t>)</w:t>
      </w:r>
      <w:r w:rsidRPr="006C0C52" w:rsidR="00197F61">
        <w:rPr>
          <w:lang w:val="et-EE"/>
        </w:rPr>
        <w:t xml:space="preserve"> </w:t>
      </w:r>
      <w:bookmarkStart w:name="_Hlk95893808" w:id="17"/>
      <w:r w:rsidRPr="006C0C52" w:rsidR="00197F61">
        <w:rPr>
          <w:lang w:val="et-EE"/>
        </w:rPr>
        <w:t>paragrahvi 4 lõi</w:t>
      </w:r>
      <w:r w:rsidRPr="006C0C52" w:rsidR="001E35D0">
        <w:rPr>
          <w:lang w:val="et-EE"/>
        </w:rPr>
        <w:t>ge</w:t>
      </w:r>
      <w:r w:rsidRPr="006C0C52" w:rsidR="00197F61">
        <w:rPr>
          <w:lang w:val="et-EE"/>
        </w:rPr>
        <w:t xml:space="preserve"> </w:t>
      </w:r>
      <w:r w:rsidRPr="006C0C52" w:rsidR="00A90F8F">
        <w:rPr>
          <w:lang w:val="et-EE"/>
        </w:rPr>
        <w:t xml:space="preserve">8 </w:t>
      </w:r>
      <w:r w:rsidRPr="006C0C52" w:rsidR="00197F61">
        <w:rPr>
          <w:lang w:val="et-EE"/>
        </w:rPr>
        <w:t>tunnistatakse kehtetuks</w:t>
      </w:r>
      <w:bookmarkEnd w:id="17"/>
      <w:r w:rsidRPr="006C0C52" w:rsidR="00C15C3A">
        <w:rPr>
          <w:lang w:val="et-EE"/>
        </w:rPr>
        <w:t>;</w:t>
      </w:r>
    </w:p>
    <w:p w:rsidRPr="006C0C52" w:rsidR="00071B5C" w:rsidP="00525398" w:rsidRDefault="00071B5C" w14:paraId="4911E385" w14:textId="77777777">
      <w:pPr>
        <w:contextualSpacing/>
        <w:jc w:val="both"/>
        <w:rPr>
          <w:lang w:val="et-EE"/>
        </w:rPr>
      </w:pPr>
    </w:p>
    <w:p w:rsidRPr="006C0C52" w:rsidR="00C15C3A" w:rsidP="00525398" w:rsidRDefault="00743616" w14:paraId="4E52362A" w14:textId="31BBF8FD">
      <w:pPr>
        <w:contextualSpacing/>
        <w:jc w:val="both"/>
        <w:rPr>
          <w:lang w:val="et-EE"/>
        </w:rPr>
      </w:pPr>
      <w:r>
        <w:rPr>
          <w:b/>
          <w:bCs/>
          <w:lang w:val="et-EE"/>
        </w:rPr>
        <w:t>1</w:t>
      </w:r>
      <w:r w:rsidR="003736F6">
        <w:rPr>
          <w:b/>
          <w:bCs/>
          <w:lang w:val="et-EE"/>
        </w:rPr>
        <w:t>1</w:t>
      </w:r>
      <w:r w:rsidRPr="006C0C52" w:rsidR="00C15C3A">
        <w:rPr>
          <w:b/>
          <w:bCs/>
          <w:lang w:val="et-EE"/>
        </w:rPr>
        <w:t>)</w:t>
      </w:r>
      <w:r w:rsidRPr="006C0C52" w:rsidR="00C15C3A">
        <w:rPr>
          <w:lang w:val="et-EE"/>
        </w:rPr>
        <w:t xml:space="preserve"> paragrahvi 4 lõi</w:t>
      </w:r>
      <w:r w:rsidRPr="006C0C52" w:rsidR="00E06435">
        <w:rPr>
          <w:lang w:val="et-EE"/>
        </w:rPr>
        <w:t>k</w:t>
      </w:r>
      <w:r w:rsidRPr="006C0C52" w:rsidR="001E35D0">
        <w:rPr>
          <w:lang w:val="et-EE"/>
        </w:rPr>
        <w:t>e</w:t>
      </w:r>
      <w:r w:rsidRPr="006C0C52" w:rsidR="00E06435">
        <w:rPr>
          <w:lang w:val="et-EE"/>
        </w:rPr>
        <w:t>d</w:t>
      </w:r>
      <w:r w:rsidRPr="006C0C52" w:rsidR="00C15C3A">
        <w:rPr>
          <w:lang w:val="et-EE"/>
        </w:rPr>
        <w:t xml:space="preserve"> </w:t>
      </w:r>
      <w:r w:rsidRPr="006C0C52" w:rsidR="001E35D0">
        <w:rPr>
          <w:lang w:val="et-EE"/>
        </w:rPr>
        <w:t>8</w:t>
      </w:r>
      <w:r w:rsidRPr="006C0C52" w:rsidR="00C15C3A">
        <w:rPr>
          <w:vertAlign w:val="superscript"/>
          <w:lang w:val="et-EE"/>
        </w:rPr>
        <w:t>1</w:t>
      </w:r>
      <w:r w:rsidRPr="006C0C52" w:rsidR="00C15C3A">
        <w:rPr>
          <w:lang w:val="et-EE"/>
        </w:rPr>
        <w:t xml:space="preserve"> </w:t>
      </w:r>
      <w:r w:rsidRPr="006C0C52" w:rsidR="00E06435">
        <w:rPr>
          <w:lang w:val="et-EE"/>
        </w:rPr>
        <w:t xml:space="preserve">ja 9 </w:t>
      </w:r>
      <w:r w:rsidRPr="006C0C52" w:rsidR="001E35D0">
        <w:rPr>
          <w:lang w:val="et-EE"/>
        </w:rPr>
        <w:t xml:space="preserve">muudetakse ja sõnastatakse </w:t>
      </w:r>
      <w:r w:rsidRPr="006C0C52" w:rsidR="00C15C3A">
        <w:rPr>
          <w:lang w:val="et-EE"/>
        </w:rPr>
        <w:t>järgmise</w:t>
      </w:r>
      <w:r w:rsidRPr="006C0C52" w:rsidR="001E35D0">
        <w:rPr>
          <w:lang w:val="et-EE"/>
        </w:rPr>
        <w:t>lt</w:t>
      </w:r>
      <w:r w:rsidRPr="006C0C52" w:rsidR="00C15C3A">
        <w:rPr>
          <w:lang w:val="et-EE"/>
        </w:rPr>
        <w:t>:</w:t>
      </w:r>
    </w:p>
    <w:p w:rsidRPr="006C0C52" w:rsidR="00C15C3A" w:rsidP="00525398" w:rsidRDefault="00C15C3A" w14:paraId="42F4C2B9" w14:textId="77777777">
      <w:pPr>
        <w:contextualSpacing/>
        <w:jc w:val="both"/>
        <w:rPr>
          <w:lang w:val="et-EE"/>
        </w:rPr>
      </w:pPr>
    </w:p>
    <w:p w:rsidRPr="00A777D5" w:rsidR="00C15C3A" w:rsidP="3004361F" w:rsidRDefault="00C15C3A" w14:paraId="467E0213" w14:textId="1F8835C4">
      <w:pPr>
        <w:contextualSpacing/>
        <w:jc w:val="both"/>
      </w:pPr>
      <w:proofErr w:type="gramStart"/>
      <w:r w:rsidRPr="3004361F">
        <w:t>„(</w:t>
      </w:r>
      <w:proofErr w:type="gramEnd"/>
      <w:r w:rsidRPr="3004361F" w:rsidR="008E31F7">
        <w:t>8</w:t>
      </w:r>
      <w:r w:rsidRPr="3004361F">
        <w:rPr>
          <w:vertAlign w:val="superscript"/>
        </w:rPr>
        <w:t>1</w:t>
      </w:r>
      <w:r w:rsidRPr="3004361F">
        <w:t xml:space="preserve">) </w:t>
      </w:r>
      <w:proofErr w:type="spellStart"/>
      <w:r w:rsidRPr="3004361F">
        <w:t>Partiisaadetise</w:t>
      </w:r>
      <w:r w:rsidRPr="3004361F" w:rsidR="001179FA">
        <w:t>na</w:t>
      </w:r>
      <w:proofErr w:type="spellEnd"/>
      <w:r w:rsidRPr="3004361F" w:rsidR="007C56B0">
        <w:t xml:space="preserve"> </w:t>
      </w:r>
      <w:proofErr w:type="spellStart"/>
      <w:r w:rsidRPr="3004361F" w:rsidR="001179FA">
        <w:t>edastatakse</w:t>
      </w:r>
      <w:proofErr w:type="spellEnd"/>
      <w:r w:rsidRPr="3004361F" w:rsidR="003548CD">
        <w:t xml:space="preserve"> </w:t>
      </w:r>
      <w:proofErr w:type="spellStart"/>
      <w:r w:rsidRPr="3004361F">
        <w:t>kirisaadetis</w:t>
      </w:r>
      <w:proofErr w:type="spellEnd"/>
      <w:r w:rsidRPr="3004361F">
        <w:t xml:space="preserve"> </w:t>
      </w:r>
      <w:proofErr w:type="spellStart"/>
      <w:r w:rsidRPr="3004361F">
        <w:t>liht</w:t>
      </w:r>
      <w:proofErr w:type="spellEnd"/>
      <w:r w:rsidRPr="3004361F">
        <w:t>-</w:t>
      </w:r>
      <w:r w:rsidRPr="3004361F" w:rsidR="00074EF5">
        <w:t xml:space="preserve"> </w:t>
      </w:r>
      <w:proofErr w:type="spellStart"/>
      <w:r w:rsidRPr="3004361F" w:rsidR="00074EF5">
        <w:t>ja</w:t>
      </w:r>
      <w:proofErr w:type="spellEnd"/>
      <w:r w:rsidRPr="3004361F">
        <w:t xml:space="preserve"> </w:t>
      </w:r>
      <w:proofErr w:type="spellStart"/>
      <w:r w:rsidRPr="3004361F">
        <w:t>tähtsaadetisena</w:t>
      </w:r>
      <w:proofErr w:type="spellEnd"/>
      <w:r w:rsidRPr="3004361F">
        <w:t xml:space="preserve">, </w:t>
      </w:r>
      <w:proofErr w:type="spellStart"/>
      <w:r w:rsidRPr="3004361F">
        <w:t>mi</w:t>
      </w:r>
      <w:r w:rsidRPr="3004361F" w:rsidR="00ED4205">
        <w:t>lle</w:t>
      </w:r>
      <w:proofErr w:type="spellEnd"/>
      <w:r w:rsidRPr="3004361F">
        <w:t xml:space="preserve"> </w:t>
      </w:r>
      <w:proofErr w:type="spellStart"/>
      <w:r w:rsidRPr="3004361F">
        <w:t>saatja</w:t>
      </w:r>
      <w:proofErr w:type="spellEnd"/>
      <w:r w:rsidRPr="3004361F">
        <w:t xml:space="preserve"> </w:t>
      </w:r>
      <w:proofErr w:type="spellStart"/>
      <w:r w:rsidRPr="3004361F" w:rsidR="001179FA">
        <w:t>annab</w:t>
      </w:r>
      <w:proofErr w:type="spellEnd"/>
      <w:r w:rsidRPr="3004361F" w:rsidR="001179FA">
        <w:t xml:space="preserve"> </w:t>
      </w:r>
      <w:proofErr w:type="spellStart"/>
      <w:r w:rsidRPr="3004361F">
        <w:t>postiteenuse</w:t>
      </w:r>
      <w:proofErr w:type="spellEnd"/>
      <w:r w:rsidRPr="3004361F">
        <w:t xml:space="preserve"> </w:t>
      </w:r>
      <w:proofErr w:type="spellStart"/>
      <w:r w:rsidRPr="3004361F">
        <w:t>osutajale</w:t>
      </w:r>
      <w:proofErr w:type="spellEnd"/>
      <w:r w:rsidRPr="3004361F">
        <w:t xml:space="preserve"> </w:t>
      </w:r>
      <w:proofErr w:type="spellStart"/>
      <w:r w:rsidRPr="3004361F">
        <w:t>samaaegselt</w:t>
      </w:r>
      <w:proofErr w:type="spellEnd"/>
      <w:r w:rsidRPr="3004361F">
        <w:t xml:space="preserve"> </w:t>
      </w:r>
      <w:proofErr w:type="spellStart"/>
      <w:r w:rsidRPr="3004361F">
        <w:t>üle</w:t>
      </w:r>
      <w:proofErr w:type="spellEnd"/>
      <w:r w:rsidRPr="3004361F">
        <w:t xml:space="preserve"> </w:t>
      </w:r>
      <w:proofErr w:type="spellStart"/>
      <w:r w:rsidRPr="3004361F">
        <w:t>edastamiseks</w:t>
      </w:r>
      <w:proofErr w:type="spellEnd"/>
      <w:r w:rsidRPr="3004361F">
        <w:t xml:space="preserve"> </w:t>
      </w:r>
      <w:proofErr w:type="spellStart"/>
      <w:r w:rsidRPr="3004361F">
        <w:t>vähemalt</w:t>
      </w:r>
      <w:proofErr w:type="spellEnd"/>
      <w:r w:rsidRPr="3004361F">
        <w:t xml:space="preserve"> 100 </w:t>
      </w:r>
      <w:proofErr w:type="spellStart"/>
      <w:r w:rsidRPr="3004361F">
        <w:t>saajale</w:t>
      </w:r>
      <w:proofErr w:type="spellEnd"/>
      <w:r w:rsidRPr="3004361F" w:rsidR="0022589A">
        <w:t>.</w:t>
      </w:r>
    </w:p>
    <w:p w:rsidRPr="006C0C52" w:rsidR="0022589A" w:rsidP="00525398" w:rsidRDefault="0022589A" w14:paraId="15B6922A" w14:textId="77777777">
      <w:pPr>
        <w:contextualSpacing/>
        <w:jc w:val="both"/>
        <w:rPr>
          <w:lang w:val="et-EE"/>
        </w:rPr>
      </w:pPr>
    </w:p>
    <w:p w:rsidRPr="006C0C52" w:rsidR="0065423E" w:rsidP="00525398" w:rsidRDefault="0065423E" w14:paraId="449FD51D" w14:textId="69D9D15C">
      <w:pPr>
        <w:contextualSpacing/>
        <w:jc w:val="both"/>
        <w:rPr>
          <w:lang w:val="et-EE"/>
        </w:rPr>
      </w:pPr>
      <w:r w:rsidRPr="4302B595">
        <w:rPr>
          <w:lang w:val="et-EE"/>
        </w:rPr>
        <w:t>(9) Kullerpost</w:t>
      </w:r>
      <w:r w:rsidRPr="4302B595" w:rsidR="00801E77">
        <w:rPr>
          <w:lang w:val="et-EE"/>
        </w:rPr>
        <w:t>i</w:t>
      </w:r>
      <w:r w:rsidRPr="4302B595" w:rsidR="00937632">
        <w:rPr>
          <w:lang w:val="et-EE"/>
        </w:rPr>
        <w:t>saadetise</w:t>
      </w:r>
      <w:r w:rsidRPr="4302B595" w:rsidR="00801E77">
        <w:rPr>
          <w:lang w:val="et-EE"/>
        </w:rPr>
        <w:t>na</w:t>
      </w:r>
      <w:r w:rsidRPr="4302B595">
        <w:rPr>
          <w:lang w:val="et-EE"/>
        </w:rPr>
        <w:t xml:space="preserve"> edastatakse </w:t>
      </w:r>
      <w:r w:rsidRPr="4302B595" w:rsidR="00032739">
        <w:rPr>
          <w:lang w:val="et-EE"/>
        </w:rPr>
        <w:t xml:space="preserve">kirisaadetis </w:t>
      </w:r>
      <w:r w:rsidRPr="4302B595" w:rsidR="009B08DC">
        <w:rPr>
          <w:lang w:val="et-EE"/>
        </w:rPr>
        <w:t xml:space="preserve">ja </w:t>
      </w:r>
      <w:r w:rsidRPr="4302B595" w:rsidR="00032739">
        <w:rPr>
          <w:lang w:val="et-EE"/>
        </w:rPr>
        <w:t xml:space="preserve">postipakk, mis vastab </w:t>
      </w:r>
      <w:r w:rsidRPr="4302B595" w:rsidR="00DE528E">
        <w:rPr>
          <w:lang w:val="et-EE"/>
        </w:rPr>
        <w:t xml:space="preserve">vähemalt neljale </w:t>
      </w:r>
      <w:r w:rsidRPr="4302B595" w:rsidR="00032739">
        <w:rPr>
          <w:lang w:val="et-EE"/>
        </w:rPr>
        <w:t>järgmisele tingimusele</w:t>
      </w:r>
      <w:r w:rsidRPr="4302B595" w:rsidR="00DE528E">
        <w:rPr>
          <w:lang w:val="et-EE"/>
        </w:rPr>
        <w:t>:</w:t>
      </w:r>
      <w:r w:rsidRPr="4302B595" w:rsidR="00984E48">
        <w:rPr>
          <w:lang w:val="et-EE"/>
        </w:rPr>
        <w:t xml:space="preserve"> </w:t>
      </w:r>
    </w:p>
    <w:p w:rsidR="00194AAD" w:rsidP="00525398" w:rsidRDefault="0065423E" w14:paraId="572BD5F8" w14:textId="444E274A">
      <w:pPr>
        <w:contextualSpacing/>
        <w:jc w:val="both"/>
        <w:rPr>
          <w:lang w:val="et-EE"/>
        </w:rPr>
      </w:pPr>
      <w:bookmarkStart w:name="_Hlk207617297" w:id="18"/>
      <w:r w:rsidRPr="006C0C52">
        <w:rPr>
          <w:lang w:val="et-EE"/>
        </w:rPr>
        <w:t xml:space="preserve">1) </w:t>
      </w:r>
      <w:r w:rsidR="00194AAD">
        <w:rPr>
          <w:lang w:val="et-EE"/>
        </w:rPr>
        <w:t>see</w:t>
      </w:r>
      <w:r w:rsidRPr="006C0C52" w:rsidR="00194AAD">
        <w:rPr>
          <w:lang w:val="et-EE"/>
        </w:rPr>
        <w:t xml:space="preserve"> edastatakse individuaalse kokkuleppe ja kasutaja erinõuete</w:t>
      </w:r>
      <w:r w:rsidR="00194AAD">
        <w:rPr>
          <w:lang w:val="et-EE"/>
        </w:rPr>
        <w:t xml:space="preserve"> kohaselt;</w:t>
      </w:r>
    </w:p>
    <w:p w:rsidRPr="006C0C52" w:rsidR="0065423E" w:rsidP="00525398" w:rsidRDefault="00194AAD" w14:paraId="42BF891C" w14:textId="5BF98312">
      <w:pPr>
        <w:contextualSpacing/>
        <w:jc w:val="both"/>
        <w:rPr>
          <w:lang w:val="et-EE"/>
        </w:rPr>
      </w:pPr>
      <w:r>
        <w:rPr>
          <w:lang w:val="et-EE"/>
        </w:rPr>
        <w:t>2) see</w:t>
      </w:r>
      <w:r w:rsidRPr="006C0C52">
        <w:rPr>
          <w:lang w:val="et-EE"/>
        </w:rPr>
        <w:t xml:space="preserve"> edastatakse kulleriga kiirel ja usaldusväärsel viisil</w:t>
      </w:r>
      <w:r w:rsidRPr="006C0C52" w:rsidR="0065423E">
        <w:rPr>
          <w:lang w:val="et-EE"/>
        </w:rPr>
        <w:t>;</w:t>
      </w:r>
    </w:p>
    <w:p w:rsidRPr="006C0C52" w:rsidR="0065423E" w:rsidP="00525398" w:rsidRDefault="00194AAD" w14:paraId="48FBCD44" w14:textId="34B1557D">
      <w:pPr>
        <w:contextualSpacing/>
        <w:jc w:val="both"/>
        <w:rPr>
          <w:lang w:val="et-EE"/>
        </w:rPr>
      </w:pPr>
      <w:r>
        <w:rPr>
          <w:lang w:val="et-EE"/>
        </w:rPr>
        <w:t>3</w:t>
      </w:r>
      <w:r w:rsidRPr="006C0C52" w:rsidR="0065423E">
        <w:rPr>
          <w:lang w:val="et-EE"/>
        </w:rPr>
        <w:t>)</w:t>
      </w:r>
      <w:r>
        <w:rPr>
          <w:lang w:val="et-EE"/>
        </w:rPr>
        <w:t xml:space="preserve"> see</w:t>
      </w:r>
      <w:r w:rsidRPr="006C0C52">
        <w:rPr>
          <w:lang w:val="et-EE"/>
        </w:rPr>
        <w:t xml:space="preserve"> kogutakse saatja elu- või asukohast</w:t>
      </w:r>
      <w:r w:rsidRPr="006C0C52" w:rsidR="0065423E">
        <w:rPr>
          <w:lang w:val="et-EE"/>
        </w:rPr>
        <w:t>;</w:t>
      </w:r>
    </w:p>
    <w:p w:rsidR="00194AAD" w:rsidP="00525398" w:rsidRDefault="00194AAD" w14:paraId="33859FDB" w14:textId="7392E72D" w14:noSpellErr="1">
      <w:pPr>
        <w:spacing/>
        <w:contextualSpacing/>
        <w:jc w:val="both"/>
        <w:rPr>
          <w:lang w:val="et-EE"/>
        </w:rPr>
      </w:pPr>
      <w:r w:rsidRPr="48103A1C" w:rsidR="00194AAD">
        <w:rPr>
          <w:lang w:val="et-EE"/>
        </w:rPr>
        <w:t>4</w:t>
      </w:r>
      <w:r w:rsidRPr="48103A1C" w:rsidR="0065423E">
        <w:rPr>
          <w:lang w:val="et-EE"/>
        </w:rPr>
        <w:t xml:space="preserve">) </w:t>
      </w:r>
      <w:r w:rsidRPr="48103A1C" w:rsidR="00194AAD">
        <w:rPr>
          <w:lang w:val="et-EE"/>
        </w:rPr>
        <w:t>see</w:t>
      </w:r>
      <w:r w:rsidRPr="48103A1C" w:rsidR="00194AAD">
        <w:rPr>
          <w:lang w:val="et-EE"/>
        </w:rPr>
        <w:t xml:space="preserve"> väljastatakse saajale või tema esindajale allkirja vastu või</w:t>
      </w:r>
      <w:r w:rsidRPr="48103A1C" w:rsidR="00194AAD">
        <w:rPr>
          <w:lang w:val="et-EE"/>
        </w:rPr>
        <w:t xml:space="preserve"> </w:t>
      </w:r>
      <w:commentRangeStart w:id="1742405000"/>
      <w:del w:author="Maarja-Liis Lall - JUSTDIGI" w:date="2025-10-23T10:42:14.819Z" w:id="123857651">
        <w:r w:rsidRPr="48103A1C" w:rsidDel="00194AAD">
          <w:rPr>
            <w:lang w:val="et-EE"/>
          </w:rPr>
          <w:delText xml:space="preserve"> </w:delText>
        </w:r>
      </w:del>
      <w:commentRangeEnd w:id="1742405000"/>
      <w:r>
        <w:rPr>
          <w:rStyle w:val="CommentReference"/>
        </w:rPr>
        <w:commentReference w:id="1742405000"/>
      </w:r>
      <w:r w:rsidRPr="48103A1C" w:rsidR="00194AAD">
        <w:rPr>
          <w:lang w:val="et-EE"/>
        </w:rPr>
        <w:t>saaja</w:t>
      </w:r>
      <w:r w:rsidRPr="48103A1C" w:rsidR="00194AAD">
        <w:rPr>
          <w:lang w:val="et-EE"/>
        </w:rPr>
        <w:t xml:space="preserve"> muul viisil</w:t>
      </w:r>
      <w:r w:rsidRPr="48103A1C" w:rsidR="00194AAD">
        <w:rPr>
          <w:lang w:val="et-EE"/>
        </w:rPr>
        <w:t xml:space="preserve"> tuvastamist võimaldava tunnuse alusel</w:t>
      </w:r>
      <w:r w:rsidRPr="48103A1C" w:rsidR="00194AAD">
        <w:rPr>
          <w:lang w:val="et-EE"/>
        </w:rPr>
        <w:t>;</w:t>
      </w:r>
    </w:p>
    <w:p w:rsidR="00194AAD" w:rsidP="00525398" w:rsidRDefault="00194AAD" w14:paraId="388C2B04" w14:textId="07AE5A15">
      <w:pPr>
        <w:contextualSpacing/>
        <w:jc w:val="both"/>
        <w:rPr>
          <w:lang w:val="et-EE"/>
        </w:rPr>
      </w:pPr>
      <w:r>
        <w:rPr>
          <w:lang w:val="et-EE"/>
        </w:rPr>
        <w:t>5) se</w:t>
      </w:r>
      <w:r w:rsidRPr="006C0C52">
        <w:rPr>
          <w:lang w:val="et-EE"/>
        </w:rPr>
        <w:t>lle kohta saadetakse postisaadetise saatjale kättetoimetamise kinnitus kokkulepitud viisil</w:t>
      </w:r>
      <w:r>
        <w:rPr>
          <w:lang w:val="et-EE"/>
        </w:rPr>
        <w:t>;</w:t>
      </w:r>
    </w:p>
    <w:p w:rsidR="00194AAD" w:rsidP="00525398" w:rsidRDefault="00194AAD" w14:paraId="7BE3A54C" w14:textId="30B0200B">
      <w:pPr>
        <w:contextualSpacing/>
        <w:jc w:val="both"/>
        <w:rPr>
          <w:lang w:val="et-EE"/>
        </w:rPr>
      </w:pPr>
      <w:r>
        <w:rPr>
          <w:lang w:val="et-EE"/>
        </w:rPr>
        <w:t>6) se</w:t>
      </w:r>
      <w:r w:rsidRPr="006C0C52">
        <w:rPr>
          <w:lang w:val="et-EE"/>
        </w:rPr>
        <w:t>lle puhul garanteeritakse kindlaksmääratud kuupäeval kohaletoimetamine;</w:t>
      </w:r>
    </w:p>
    <w:p w:rsidRPr="006C0C52" w:rsidR="0065423E" w:rsidP="00525398" w:rsidRDefault="00194AAD" w14:paraId="7EFE7839" w14:textId="6A01CAF0">
      <w:pPr>
        <w:contextualSpacing/>
        <w:jc w:val="both"/>
        <w:rPr>
          <w:lang w:val="et-EE"/>
        </w:rPr>
      </w:pPr>
      <w:r>
        <w:rPr>
          <w:lang w:val="et-EE"/>
        </w:rPr>
        <w:t xml:space="preserve">7) </w:t>
      </w:r>
      <w:r w:rsidR="00906C12">
        <w:rPr>
          <w:lang w:val="et-EE"/>
        </w:rPr>
        <w:t>se</w:t>
      </w:r>
      <w:r w:rsidRPr="006C0C52" w:rsidR="0065423E">
        <w:rPr>
          <w:lang w:val="et-EE"/>
        </w:rPr>
        <w:t>lle saatjal on võimal</w:t>
      </w:r>
      <w:r w:rsidR="00906C12">
        <w:rPr>
          <w:lang w:val="et-EE"/>
        </w:rPr>
        <w:t>ik</w:t>
      </w:r>
      <w:r w:rsidRPr="006C0C52" w:rsidR="0065423E">
        <w:rPr>
          <w:lang w:val="et-EE"/>
        </w:rPr>
        <w:t xml:space="preserve"> igal </w:t>
      </w:r>
      <w:r w:rsidRPr="006C0C52" w:rsidR="00DE528E">
        <w:rPr>
          <w:lang w:val="et-EE"/>
        </w:rPr>
        <w:t xml:space="preserve">ajal </w:t>
      </w:r>
      <w:r w:rsidRPr="006C0C52" w:rsidR="0065423E">
        <w:rPr>
          <w:lang w:val="et-EE"/>
        </w:rPr>
        <w:t xml:space="preserve">saada </w:t>
      </w:r>
      <w:r w:rsidRPr="006C0C52" w:rsidR="001179FA">
        <w:rPr>
          <w:lang w:val="et-EE"/>
        </w:rPr>
        <w:t xml:space="preserve">teavet </w:t>
      </w:r>
      <w:r w:rsidRPr="006C0C52" w:rsidR="0065423E">
        <w:rPr>
          <w:lang w:val="et-EE"/>
        </w:rPr>
        <w:t>saadetise asukoha kohta selle teekonnal, sekkuda saadetise kättetoimetamisse ja vajaduse korral korraldada ümber selle edastami</w:t>
      </w:r>
      <w:r w:rsidRPr="006C0C52" w:rsidR="000D71E4">
        <w:rPr>
          <w:lang w:val="et-EE"/>
        </w:rPr>
        <w:t>ne</w:t>
      </w:r>
      <w:r w:rsidR="00392023">
        <w:rPr>
          <w:lang w:val="et-EE"/>
        </w:rPr>
        <w:t>.</w:t>
      </w:r>
      <w:r>
        <w:rPr>
          <w:lang w:val="et-EE"/>
        </w:rPr>
        <w:t>“;</w:t>
      </w:r>
    </w:p>
    <w:bookmarkEnd w:id="18"/>
    <w:p w:rsidRPr="006C0C52" w:rsidR="0065423E" w:rsidP="00525398" w:rsidRDefault="0065423E" w14:paraId="5A0AAA04" w14:textId="77777777">
      <w:pPr>
        <w:contextualSpacing/>
        <w:jc w:val="both"/>
        <w:rPr>
          <w:lang w:val="et-EE"/>
        </w:rPr>
      </w:pPr>
    </w:p>
    <w:p w:rsidRPr="006C0C52" w:rsidR="00CE4AE8" w:rsidP="00525398" w:rsidRDefault="0098680A" w14:paraId="49FE6189" w14:textId="48F9FEAA">
      <w:pPr>
        <w:contextualSpacing/>
        <w:jc w:val="both"/>
        <w:rPr>
          <w:lang w:val="et-EE"/>
        </w:rPr>
      </w:pPr>
      <w:r w:rsidRPr="006C0C52">
        <w:rPr>
          <w:b/>
          <w:bCs/>
          <w:lang w:val="et-EE"/>
        </w:rPr>
        <w:t>1</w:t>
      </w:r>
      <w:r w:rsidR="003736F6">
        <w:rPr>
          <w:b/>
          <w:bCs/>
          <w:lang w:val="et-EE"/>
        </w:rPr>
        <w:t>2</w:t>
      </w:r>
      <w:r w:rsidRPr="006C0C52" w:rsidR="00CE4AE8">
        <w:rPr>
          <w:b/>
          <w:bCs/>
          <w:lang w:val="et-EE"/>
        </w:rPr>
        <w:t xml:space="preserve">) </w:t>
      </w:r>
      <w:r w:rsidRPr="006C0C52" w:rsidR="00CE4AE8">
        <w:rPr>
          <w:lang w:val="et-EE"/>
        </w:rPr>
        <w:t xml:space="preserve">paragrahvi 4 lõiget 11 </w:t>
      </w:r>
      <w:r w:rsidRPr="006C0C52" w:rsidR="00945787">
        <w:rPr>
          <w:lang w:val="et-EE"/>
        </w:rPr>
        <w:t>täiendatakse punktiga 3 järgmises sõnastuses</w:t>
      </w:r>
      <w:r w:rsidRPr="006C0C52" w:rsidR="00CE4AE8">
        <w:rPr>
          <w:lang w:val="et-EE"/>
        </w:rPr>
        <w:t>:</w:t>
      </w:r>
    </w:p>
    <w:p w:rsidRPr="006C0C52" w:rsidR="00CE4AE8" w:rsidP="00525398" w:rsidRDefault="00CE4AE8" w14:paraId="25E56670" w14:textId="77777777">
      <w:pPr>
        <w:contextualSpacing/>
        <w:jc w:val="both"/>
        <w:rPr>
          <w:lang w:val="et-EE"/>
        </w:rPr>
      </w:pPr>
    </w:p>
    <w:p w:rsidRPr="006C0C52" w:rsidR="00945787" w:rsidP="00525398" w:rsidRDefault="00CE4AE8" w14:paraId="4BA36BA6" w14:textId="196BFF2A">
      <w:pPr>
        <w:contextualSpacing/>
        <w:jc w:val="both"/>
        <w:rPr>
          <w:lang w:val="et-EE"/>
        </w:rPr>
      </w:pPr>
      <w:r w:rsidRPr="006C0C52">
        <w:rPr>
          <w:lang w:val="et-EE"/>
        </w:rPr>
        <w:t>„3) adresseerimata saadetiste edastamine</w:t>
      </w:r>
      <w:r w:rsidRPr="006C0C52" w:rsidR="0026728A">
        <w:rPr>
          <w:lang w:val="et-EE"/>
        </w:rPr>
        <w:t>.</w:t>
      </w:r>
      <w:r w:rsidRPr="006C0C52" w:rsidR="00D75AB0">
        <w:rPr>
          <w:lang w:val="et-EE"/>
        </w:rPr>
        <w:t>“</w:t>
      </w:r>
      <w:r w:rsidRPr="006C0C52" w:rsidR="00834815">
        <w:rPr>
          <w:lang w:val="et-EE"/>
        </w:rPr>
        <w:t>;</w:t>
      </w:r>
    </w:p>
    <w:p w:rsidRPr="006C0C52" w:rsidR="00074EF5" w:rsidP="00525398" w:rsidRDefault="00074EF5" w14:paraId="352228AF" w14:textId="77777777">
      <w:pPr>
        <w:contextualSpacing/>
        <w:jc w:val="both"/>
        <w:rPr>
          <w:lang w:val="et-EE"/>
        </w:rPr>
      </w:pPr>
    </w:p>
    <w:p w:rsidR="00E27039" w:rsidP="00525398" w:rsidRDefault="00941F72" w14:paraId="5F7B6793" w14:textId="2AABFE15">
      <w:pPr>
        <w:contextualSpacing/>
        <w:jc w:val="both"/>
        <w:rPr>
          <w:lang w:val="et-EE"/>
        </w:rPr>
      </w:pPr>
      <w:bookmarkStart w:name="_Hlk191894520" w:id="19"/>
      <w:r w:rsidRPr="006C0C52">
        <w:rPr>
          <w:b/>
          <w:bCs/>
          <w:lang w:val="et-EE"/>
        </w:rPr>
        <w:t>1</w:t>
      </w:r>
      <w:r w:rsidR="003736F6">
        <w:rPr>
          <w:b/>
          <w:bCs/>
          <w:lang w:val="et-EE"/>
        </w:rPr>
        <w:t>3</w:t>
      </w:r>
      <w:r w:rsidRPr="006C0C52" w:rsidR="00074EF5">
        <w:rPr>
          <w:b/>
          <w:bCs/>
          <w:lang w:val="et-EE"/>
        </w:rPr>
        <w:t>)</w:t>
      </w:r>
      <w:r w:rsidRPr="006C0C52" w:rsidR="00074EF5">
        <w:rPr>
          <w:lang w:val="et-EE"/>
        </w:rPr>
        <w:t xml:space="preserve"> paragrahvi 5 lõi</w:t>
      </w:r>
      <w:r w:rsidR="00833E6D">
        <w:rPr>
          <w:lang w:val="et-EE"/>
        </w:rPr>
        <w:t>ge</w:t>
      </w:r>
      <w:r w:rsidRPr="006C0C52" w:rsidR="00074EF5">
        <w:rPr>
          <w:lang w:val="et-EE"/>
        </w:rPr>
        <w:t xml:space="preserve"> 2 </w:t>
      </w:r>
      <w:r w:rsidRPr="006C0C52" w:rsidR="00E27039">
        <w:rPr>
          <w:lang w:val="et-EE"/>
        </w:rPr>
        <w:t>muudetakse ja sõnastatakse järgmiselt:</w:t>
      </w:r>
    </w:p>
    <w:p w:rsidR="00833E6D" w:rsidP="00525398" w:rsidRDefault="00833E6D" w14:paraId="719D5150" w14:textId="77777777">
      <w:pPr>
        <w:contextualSpacing/>
        <w:jc w:val="both"/>
        <w:rPr>
          <w:lang w:val="et-EE"/>
        </w:rPr>
      </w:pPr>
    </w:p>
    <w:p w:rsidRPr="008C740B" w:rsidR="00833E6D" w:rsidP="00525398" w:rsidRDefault="00833E6D" w14:paraId="3CED156C" w14:textId="5BAB7FE8">
      <w:pPr>
        <w:contextualSpacing/>
        <w:jc w:val="both"/>
        <w:rPr>
          <w:lang w:val="et-EE"/>
        </w:rPr>
      </w:pPr>
      <w:r w:rsidRPr="008C740B">
        <w:rPr>
          <w:lang w:val="et-EE"/>
        </w:rPr>
        <w:t>„(2) Universaalse postiteenuse moodustavad järgmised postiteenused:</w:t>
      </w:r>
    </w:p>
    <w:p w:rsidRPr="008C740B" w:rsidR="00D43A66" w:rsidP="00525398" w:rsidRDefault="00D43A66" w14:paraId="39DF52C3" w14:textId="6D4FC4D3">
      <w:pPr>
        <w:contextualSpacing/>
        <w:jc w:val="both"/>
        <w:rPr>
          <w:color w:val="202020"/>
          <w:lang w:val="et-EE" w:eastAsia="et-EE"/>
        </w:rPr>
      </w:pPr>
      <w:r w:rsidRPr="008C740B">
        <w:rPr>
          <w:lang w:val="et-EE"/>
        </w:rPr>
        <w:t xml:space="preserve">1) </w:t>
      </w:r>
      <w:r w:rsidRPr="008C740B" w:rsidR="00E27039">
        <w:rPr>
          <w:lang w:val="et-EE"/>
        </w:rPr>
        <w:t xml:space="preserve">ülemaailmses postikonventsioonis ja </w:t>
      </w:r>
      <w:r w:rsidR="009A41F0">
        <w:rPr>
          <w:lang w:val="et-EE"/>
        </w:rPr>
        <w:t xml:space="preserve">selle </w:t>
      </w:r>
      <w:r w:rsidRPr="008C740B" w:rsidR="00E27039">
        <w:rPr>
          <w:lang w:val="et-EE"/>
        </w:rPr>
        <w:t xml:space="preserve">eeskirjades kirjeldatud kirisaadetise </w:t>
      </w:r>
      <w:r w:rsidR="006155A4">
        <w:rPr>
          <w:lang w:val="et-EE"/>
        </w:rPr>
        <w:t xml:space="preserve">riigisisene ja rahvusvaheline </w:t>
      </w:r>
      <w:r w:rsidRPr="008C740B" w:rsidR="00E27039">
        <w:rPr>
          <w:lang w:val="et-EE"/>
        </w:rPr>
        <w:t>edastamine liht- ja tähtsaadetisena</w:t>
      </w:r>
      <w:r w:rsidRPr="008C740B" w:rsidR="00833E6D">
        <w:rPr>
          <w:lang w:val="et-EE"/>
        </w:rPr>
        <w:t>;</w:t>
      </w:r>
    </w:p>
    <w:p w:rsidRPr="009A41F0" w:rsidR="0010587D" w:rsidP="00525398" w:rsidRDefault="00D43A66" w14:paraId="01D20501" w14:textId="1CBCF7A2">
      <w:pPr>
        <w:contextualSpacing/>
        <w:jc w:val="both"/>
        <w:rPr>
          <w:color w:val="202020"/>
          <w:lang w:val="et-EE" w:eastAsia="et-EE"/>
        </w:rPr>
      </w:pPr>
      <w:r w:rsidRPr="008C740B">
        <w:rPr>
          <w:color w:val="202020"/>
          <w:lang w:val="et-EE" w:eastAsia="et-EE"/>
        </w:rPr>
        <w:t xml:space="preserve">2) </w:t>
      </w:r>
      <w:r w:rsidRPr="009A41F0" w:rsidR="009A41F0">
        <w:rPr>
          <w:color w:val="202020"/>
          <w:lang w:val="et-EE" w:eastAsia="et-EE"/>
        </w:rPr>
        <w:t>kuni 20 kg kaaluva rahvusvahelise postipaki edastamine tähtsaadetisena</w:t>
      </w:r>
      <w:bookmarkEnd w:id="19"/>
      <w:r w:rsidR="009A41F0">
        <w:rPr>
          <w:color w:val="202020"/>
          <w:lang w:val="et-EE" w:eastAsia="et-EE"/>
        </w:rPr>
        <w:t>.“;</w:t>
      </w:r>
    </w:p>
    <w:p w:rsidRPr="006C0C52" w:rsidR="00523263" w:rsidP="00525398" w:rsidRDefault="00523263" w14:paraId="2894CDD4" w14:textId="77777777">
      <w:pPr>
        <w:contextualSpacing/>
        <w:jc w:val="both"/>
        <w:rPr>
          <w:color w:val="202020"/>
          <w:sz w:val="21"/>
          <w:szCs w:val="21"/>
          <w:lang w:val="et-EE" w:eastAsia="et-EE"/>
        </w:rPr>
      </w:pPr>
    </w:p>
    <w:p w:rsidRPr="006C0C52" w:rsidR="0010587D" w:rsidP="00525398" w:rsidRDefault="005D1812" w14:paraId="7116B9F9" w14:textId="33449D09">
      <w:pPr>
        <w:contextualSpacing/>
        <w:jc w:val="both"/>
        <w:rPr>
          <w:color w:val="202020"/>
          <w:lang w:val="et-EE" w:eastAsia="et-EE"/>
        </w:rPr>
      </w:pPr>
      <w:r w:rsidRPr="006C0C52">
        <w:rPr>
          <w:b/>
          <w:bCs/>
          <w:color w:val="202020"/>
          <w:lang w:val="et-EE" w:eastAsia="et-EE"/>
        </w:rPr>
        <w:t>1</w:t>
      </w:r>
      <w:r w:rsidR="003736F6">
        <w:rPr>
          <w:b/>
          <w:bCs/>
          <w:color w:val="202020"/>
          <w:lang w:val="et-EE" w:eastAsia="et-EE"/>
        </w:rPr>
        <w:t>4</w:t>
      </w:r>
      <w:r w:rsidRPr="006C0C52" w:rsidR="0010587D">
        <w:rPr>
          <w:b/>
          <w:bCs/>
          <w:color w:val="202020"/>
          <w:lang w:val="et-EE" w:eastAsia="et-EE"/>
        </w:rPr>
        <w:t>)</w:t>
      </w:r>
      <w:r w:rsidRPr="006C0C52" w:rsidR="0010587D">
        <w:rPr>
          <w:color w:val="202020"/>
          <w:lang w:val="et-EE" w:eastAsia="et-EE"/>
        </w:rPr>
        <w:t xml:space="preserve"> paragrahvi 5 täiendatakse lõikega 2</w:t>
      </w:r>
      <w:r w:rsidRPr="006C0C52" w:rsidR="0010587D">
        <w:rPr>
          <w:color w:val="202020"/>
          <w:vertAlign w:val="superscript"/>
          <w:lang w:val="et-EE" w:eastAsia="et-EE"/>
        </w:rPr>
        <w:t xml:space="preserve">1 </w:t>
      </w:r>
      <w:r w:rsidRPr="006C0C52" w:rsidR="0010587D">
        <w:rPr>
          <w:color w:val="202020"/>
          <w:lang w:val="et-EE" w:eastAsia="et-EE"/>
        </w:rPr>
        <w:t>järgmises sõnastuses:</w:t>
      </w:r>
    </w:p>
    <w:p w:rsidRPr="006C0C52" w:rsidR="0010587D" w:rsidP="00525398" w:rsidRDefault="0010587D" w14:paraId="0FE988A8" w14:textId="77777777">
      <w:pPr>
        <w:contextualSpacing/>
        <w:jc w:val="both"/>
        <w:rPr>
          <w:lang w:val="et-EE"/>
        </w:rPr>
      </w:pPr>
    </w:p>
    <w:p w:rsidRPr="006C0C52" w:rsidR="00186E29" w:rsidP="00525398" w:rsidRDefault="0010587D" w14:paraId="1917BFEE" w14:textId="228C093E">
      <w:pPr>
        <w:contextualSpacing/>
        <w:jc w:val="both"/>
        <w:rPr>
          <w:lang w:val="et-EE"/>
        </w:rPr>
      </w:pPr>
      <w:r w:rsidRPr="006C0C52">
        <w:rPr>
          <w:lang w:val="et-EE"/>
        </w:rPr>
        <w:t>„(2</w:t>
      </w:r>
      <w:r w:rsidRPr="006C0C52">
        <w:rPr>
          <w:vertAlign w:val="superscript"/>
          <w:lang w:val="et-EE"/>
        </w:rPr>
        <w:t>1</w:t>
      </w:r>
      <w:r w:rsidRPr="006C0C52">
        <w:rPr>
          <w:lang w:val="et-EE"/>
        </w:rPr>
        <w:t xml:space="preserve">) </w:t>
      </w:r>
      <w:bookmarkStart w:name="_Hlk157679588" w:id="20"/>
      <w:r w:rsidRPr="006C0C52">
        <w:rPr>
          <w:lang w:val="et-EE"/>
        </w:rPr>
        <w:t>Universaalse postiteenuse</w:t>
      </w:r>
      <w:r w:rsidRPr="006C0C52" w:rsidR="00BB2648">
        <w:rPr>
          <w:lang w:val="et-EE"/>
        </w:rPr>
        <w:t xml:space="preserve"> </w:t>
      </w:r>
      <w:r w:rsidRPr="006C0C52" w:rsidR="00EE7AA6">
        <w:rPr>
          <w:lang w:val="et-EE"/>
        </w:rPr>
        <w:t>hulka</w:t>
      </w:r>
      <w:r w:rsidRPr="006C0C52" w:rsidR="009F5E6E">
        <w:rPr>
          <w:lang w:val="et-EE"/>
        </w:rPr>
        <w:t xml:space="preserve"> kuuluvad</w:t>
      </w:r>
      <w:r w:rsidRPr="006C0C52" w:rsidR="00FF0ED6">
        <w:rPr>
          <w:lang w:val="et-EE"/>
        </w:rPr>
        <w:t xml:space="preserve"> </w:t>
      </w:r>
      <w:r w:rsidRPr="006C0C52" w:rsidR="00EE7AA6">
        <w:rPr>
          <w:lang w:val="et-EE"/>
        </w:rPr>
        <w:t xml:space="preserve">järgmised </w:t>
      </w:r>
      <w:r w:rsidRPr="006C0C52" w:rsidR="00BB2648">
        <w:rPr>
          <w:lang w:val="et-EE"/>
        </w:rPr>
        <w:t>lisateenused:</w:t>
      </w:r>
      <w:r w:rsidRPr="006C0C52">
        <w:rPr>
          <w:lang w:val="et-EE"/>
        </w:rPr>
        <w:t xml:space="preserve"> </w:t>
      </w:r>
    </w:p>
    <w:bookmarkEnd w:id="20"/>
    <w:p w:rsidRPr="006C0C52" w:rsidR="00FF0ED6" w:rsidP="00525398" w:rsidRDefault="00FF0ED6" w14:paraId="250801C5" w14:textId="5A5D1C16">
      <w:pPr>
        <w:contextualSpacing/>
        <w:jc w:val="both"/>
        <w:rPr>
          <w:lang w:val="et-EE"/>
        </w:rPr>
      </w:pPr>
      <w:r w:rsidRPr="006C0C52">
        <w:rPr>
          <w:lang w:val="et-EE"/>
        </w:rPr>
        <w:t>1) kirisaadetise ja postipaki kindlustami</w:t>
      </w:r>
      <w:r w:rsidRPr="006C0C52" w:rsidR="00EE7AA6">
        <w:rPr>
          <w:lang w:val="et-EE"/>
        </w:rPr>
        <w:t>ne</w:t>
      </w:r>
      <w:r w:rsidRPr="006C0C52" w:rsidR="009F5E6E">
        <w:rPr>
          <w:lang w:val="et-EE"/>
        </w:rPr>
        <w:t>;</w:t>
      </w:r>
    </w:p>
    <w:p w:rsidRPr="006C0C52" w:rsidR="00F864F3" w:rsidP="00525398" w:rsidRDefault="00FF0ED6" w14:paraId="16ED3D9A" w14:textId="6EA2B5F3">
      <w:pPr>
        <w:contextualSpacing/>
        <w:jc w:val="both"/>
        <w:rPr>
          <w:lang w:val="et-EE"/>
        </w:rPr>
      </w:pPr>
      <w:r w:rsidRPr="006C0C52">
        <w:rPr>
          <w:lang w:val="et-EE"/>
        </w:rPr>
        <w:t>2) kirisaadetise ja postipaki jälgimi</w:t>
      </w:r>
      <w:r w:rsidRPr="006C0C52" w:rsidR="00EE7AA6">
        <w:rPr>
          <w:lang w:val="et-EE"/>
        </w:rPr>
        <w:t>ne</w:t>
      </w:r>
      <w:r w:rsidRPr="006C0C52" w:rsidR="006C1080">
        <w:rPr>
          <w:lang w:val="et-EE"/>
        </w:rPr>
        <w:t>.“</w:t>
      </w:r>
      <w:r w:rsidRPr="006C0C52" w:rsidR="009F5E6E">
        <w:rPr>
          <w:lang w:val="et-EE"/>
        </w:rPr>
        <w:t>;</w:t>
      </w:r>
    </w:p>
    <w:p w:rsidRPr="006C0C52" w:rsidR="00A21AC4" w:rsidP="00525398" w:rsidRDefault="00A21AC4" w14:paraId="746EDF83" w14:textId="77777777">
      <w:pPr>
        <w:contextualSpacing/>
        <w:jc w:val="both"/>
        <w:rPr>
          <w:lang w:val="et-EE"/>
        </w:rPr>
      </w:pPr>
    </w:p>
    <w:p w:rsidRPr="006C0C52" w:rsidR="00A128F8" w:rsidP="00525398" w:rsidRDefault="0026728A" w14:paraId="21C4D90A" w14:textId="16CA6D64">
      <w:pPr>
        <w:contextualSpacing/>
        <w:jc w:val="both"/>
        <w:rPr>
          <w:lang w:val="et-EE"/>
        </w:rPr>
      </w:pPr>
      <w:r w:rsidRPr="006C0C52">
        <w:rPr>
          <w:b/>
          <w:lang w:val="et-EE"/>
        </w:rPr>
        <w:t>1</w:t>
      </w:r>
      <w:r w:rsidR="003736F6">
        <w:rPr>
          <w:b/>
          <w:lang w:val="et-EE"/>
        </w:rPr>
        <w:t>5</w:t>
      </w:r>
      <w:r w:rsidRPr="006C0C52" w:rsidR="00B6582D">
        <w:rPr>
          <w:b/>
          <w:lang w:val="et-EE"/>
        </w:rPr>
        <w:t>)</w:t>
      </w:r>
      <w:r w:rsidRPr="006C0C52" w:rsidR="0027137E">
        <w:rPr>
          <w:lang w:val="et-EE"/>
        </w:rPr>
        <w:t xml:space="preserve"> </w:t>
      </w:r>
      <w:r w:rsidRPr="006C0C52" w:rsidR="00B6582D">
        <w:rPr>
          <w:lang w:val="et-EE"/>
        </w:rPr>
        <w:t>p</w:t>
      </w:r>
      <w:r w:rsidRPr="006C0C52" w:rsidR="0027137E">
        <w:rPr>
          <w:lang w:val="et-EE"/>
        </w:rPr>
        <w:t>aragrahv 6</w:t>
      </w:r>
      <w:r w:rsidRPr="006C0C52" w:rsidR="0027137E">
        <w:rPr>
          <w:vertAlign w:val="superscript"/>
          <w:lang w:val="et-EE"/>
        </w:rPr>
        <w:t>1</w:t>
      </w:r>
      <w:r w:rsidRPr="006C0C52" w:rsidR="00A128F8">
        <w:rPr>
          <w:lang w:val="et-EE"/>
        </w:rPr>
        <w:t xml:space="preserve"> </w:t>
      </w:r>
      <w:r w:rsidRPr="006C0C52" w:rsidR="000F7443">
        <w:rPr>
          <w:lang w:val="et-EE"/>
        </w:rPr>
        <w:t>tunnis</w:t>
      </w:r>
      <w:r w:rsidRPr="006C0C52" w:rsidR="00A128F8">
        <w:rPr>
          <w:lang w:val="et-EE"/>
        </w:rPr>
        <w:t xml:space="preserve">tatakse </w:t>
      </w:r>
      <w:r w:rsidRPr="006C0C52" w:rsidR="000F7443">
        <w:rPr>
          <w:lang w:val="et-EE"/>
        </w:rPr>
        <w:t>kehtetuks</w:t>
      </w:r>
      <w:r w:rsidRPr="006C0C52" w:rsidR="00A128F8">
        <w:rPr>
          <w:lang w:val="et-EE"/>
        </w:rPr>
        <w:t>;</w:t>
      </w:r>
    </w:p>
    <w:p w:rsidRPr="006C0C52" w:rsidR="00A128F8" w:rsidP="00525398" w:rsidRDefault="00A128F8" w14:paraId="17C70736" w14:textId="77777777">
      <w:pPr>
        <w:contextualSpacing/>
        <w:jc w:val="both"/>
        <w:rPr>
          <w:lang w:val="et-EE"/>
        </w:rPr>
      </w:pPr>
    </w:p>
    <w:p w:rsidRPr="006C0C52" w:rsidR="00A128F8" w:rsidP="00525398" w:rsidRDefault="00D97FDE" w14:paraId="496C6D65" w14:textId="3A4F3C00">
      <w:pPr>
        <w:contextualSpacing/>
        <w:jc w:val="both"/>
        <w:rPr>
          <w:lang w:val="et-EE"/>
        </w:rPr>
      </w:pPr>
      <w:r w:rsidRPr="006C0C52">
        <w:rPr>
          <w:b/>
          <w:lang w:val="et-EE"/>
        </w:rPr>
        <w:t>1</w:t>
      </w:r>
      <w:r w:rsidR="003736F6">
        <w:rPr>
          <w:b/>
          <w:lang w:val="et-EE"/>
        </w:rPr>
        <w:t>6</w:t>
      </w:r>
      <w:r w:rsidRPr="006C0C52" w:rsidR="00B6582D">
        <w:rPr>
          <w:b/>
          <w:lang w:val="et-EE"/>
        </w:rPr>
        <w:t>)</w:t>
      </w:r>
      <w:r w:rsidRPr="006C0C52" w:rsidR="00A128F8">
        <w:rPr>
          <w:lang w:val="et-EE"/>
        </w:rPr>
        <w:t xml:space="preserve"> </w:t>
      </w:r>
      <w:r w:rsidRPr="006C0C52" w:rsidR="00B6582D">
        <w:rPr>
          <w:lang w:val="et-EE"/>
        </w:rPr>
        <w:t>p</w:t>
      </w:r>
      <w:r w:rsidRPr="006C0C52" w:rsidR="00A128F8">
        <w:rPr>
          <w:lang w:val="et-EE"/>
        </w:rPr>
        <w:t>aragrahvi 7 lõige</w:t>
      </w:r>
      <w:r w:rsidRPr="006C0C52" w:rsidR="00A76A19">
        <w:rPr>
          <w:lang w:val="et-EE"/>
        </w:rPr>
        <w:t>t</w:t>
      </w:r>
      <w:r w:rsidRPr="006C0C52" w:rsidR="00A128F8">
        <w:rPr>
          <w:lang w:val="et-EE"/>
        </w:rPr>
        <w:t xml:space="preserve"> 4 täiendatakse</w:t>
      </w:r>
      <w:r w:rsidRPr="006C0C52" w:rsidR="00FB60B0">
        <w:rPr>
          <w:lang w:val="et-EE"/>
        </w:rPr>
        <w:t xml:space="preserve"> </w:t>
      </w:r>
      <w:r w:rsidRPr="006C0C52" w:rsidR="00CF7891">
        <w:rPr>
          <w:lang w:val="et-EE"/>
        </w:rPr>
        <w:t xml:space="preserve">teise </w:t>
      </w:r>
      <w:r w:rsidRPr="006C0C52" w:rsidR="00FB60B0">
        <w:rPr>
          <w:lang w:val="et-EE"/>
        </w:rPr>
        <w:t xml:space="preserve">lausega </w:t>
      </w:r>
      <w:r w:rsidRPr="006C0C52" w:rsidR="00A76A19">
        <w:rPr>
          <w:lang w:val="et-EE"/>
        </w:rPr>
        <w:t>järgmises</w:t>
      </w:r>
      <w:r w:rsidRPr="006C0C52" w:rsidR="00A128F8">
        <w:rPr>
          <w:lang w:val="et-EE"/>
        </w:rPr>
        <w:t xml:space="preserve"> sõnastuses:</w:t>
      </w:r>
    </w:p>
    <w:p w:rsidRPr="006C0C52" w:rsidR="005B467E" w:rsidP="00525398" w:rsidRDefault="005B467E" w14:paraId="5FADA02B" w14:textId="77777777">
      <w:pPr>
        <w:contextualSpacing/>
        <w:jc w:val="both"/>
        <w:rPr>
          <w:lang w:val="et-EE"/>
        </w:rPr>
      </w:pPr>
    </w:p>
    <w:p w:rsidRPr="006C0C52" w:rsidR="00A128F8" w:rsidP="00525398" w:rsidRDefault="00EB696A" w14:paraId="22E681B7" w14:textId="3D483E7E">
      <w:pPr>
        <w:contextualSpacing/>
        <w:jc w:val="both"/>
        <w:rPr>
          <w:lang w:val="et-EE"/>
        </w:rPr>
      </w:pPr>
      <w:r w:rsidRPr="006C0C52">
        <w:rPr>
          <w:lang w:val="et-EE"/>
        </w:rPr>
        <w:t>„</w:t>
      </w:r>
      <w:r w:rsidRPr="006C0C52" w:rsidR="00A128F8">
        <w:rPr>
          <w:lang w:val="et-EE"/>
        </w:rPr>
        <w:t>Juurdepääsupunk</w:t>
      </w:r>
      <w:commentRangeStart w:id="21"/>
      <w:r w:rsidRPr="006C0C52" w:rsidR="00A128F8">
        <w:rPr>
          <w:lang w:val="et-EE"/>
        </w:rPr>
        <w:t>t</w:t>
      </w:r>
      <w:ins w:author="Merike Koppel - JUSTDIGI" w:date="2025-10-14T10:00:00Z" w16du:dateUtc="2025-10-14T07:00:00Z" w:id="22">
        <w:r w:rsidR="00D65A43">
          <w:rPr>
            <w:lang w:val="et-EE"/>
          </w:rPr>
          <w:t>i</w:t>
        </w:r>
      </w:ins>
      <w:r w:rsidRPr="006C0C52" w:rsidR="00B67FEC">
        <w:rPr>
          <w:lang w:val="et-EE"/>
        </w:rPr>
        <w:t xml:space="preserve"> </w:t>
      </w:r>
      <w:commentRangeEnd w:id="21"/>
      <w:r w:rsidR="00D65A43">
        <w:rPr>
          <w:rStyle w:val="CommentReference"/>
          <w:rFonts w:ascii="Calibri" w:hAnsi="Calibri"/>
          <w:szCs w:val="20"/>
          <w:lang w:val="et-EE"/>
        </w:rPr>
        <w:commentReference w:id="21"/>
      </w:r>
      <w:r w:rsidR="008E1573">
        <w:rPr>
          <w:lang w:val="et-EE"/>
        </w:rPr>
        <w:t xml:space="preserve">asukoht </w:t>
      </w:r>
      <w:r w:rsidRPr="006C0C52" w:rsidR="00B67FEC">
        <w:rPr>
          <w:lang w:val="et-EE"/>
        </w:rPr>
        <w:t>ei pea olema püsiv</w:t>
      </w:r>
      <w:r w:rsidR="008E1573">
        <w:rPr>
          <w:lang w:val="et-EE"/>
        </w:rPr>
        <w:t>.</w:t>
      </w:r>
      <w:r w:rsidRPr="006C0C52" w:rsidR="00B67FEC">
        <w:rPr>
          <w:lang w:val="et-EE"/>
        </w:rPr>
        <w:t>“</w:t>
      </w:r>
      <w:r w:rsidRPr="006C0C52" w:rsidR="00A128F8">
        <w:rPr>
          <w:lang w:val="et-EE"/>
        </w:rPr>
        <w:t>;</w:t>
      </w:r>
    </w:p>
    <w:p w:rsidRPr="006C0C52" w:rsidR="00304D17" w:rsidP="00525398" w:rsidRDefault="00304D17" w14:paraId="000B1922" w14:textId="77777777">
      <w:pPr>
        <w:contextualSpacing/>
        <w:jc w:val="both"/>
        <w:rPr>
          <w:lang w:val="et-EE"/>
        </w:rPr>
      </w:pPr>
    </w:p>
    <w:p w:rsidRPr="006C0C52" w:rsidR="00304D17" w:rsidP="00525398" w:rsidRDefault="00E11B24" w14:paraId="44CFE40D" w14:textId="61EF0205">
      <w:pPr>
        <w:contextualSpacing/>
        <w:jc w:val="both"/>
        <w:rPr>
          <w:lang w:val="et-EE"/>
        </w:rPr>
      </w:pPr>
      <w:r w:rsidRPr="006C0C52">
        <w:rPr>
          <w:b/>
          <w:lang w:val="et-EE"/>
        </w:rPr>
        <w:t>1</w:t>
      </w:r>
      <w:r w:rsidR="003736F6">
        <w:rPr>
          <w:b/>
          <w:lang w:val="et-EE"/>
        </w:rPr>
        <w:t>7</w:t>
      </w:r>
      <w:r w:rsidRPr="006C0C52" w:rsidR="00304D17">
        <w:rPr>
          <w:b/>
          <w:lang w:val="et-EE"/>
        </w:rPr>
        <w:t>)</w:t>
      </w:r>
      <w:r w:rsidRPr="006C0C52" w:rsidR="00304D17">
        <w:rPr>
          <w:lang w:val="et-EE"/>
        </w:rPr>
        <w:t xml:space="preserve"> paragrahvi 7 täiendatakse lõigetega </w:t>
      </w:r>
      <w:r w:rsidRPr="006C0C52" w:rsidR="00801E77">
        <w:rPr>
          <w:lang w:val="et-EE"/>
        </w:rPr>
        <w:t>4</w:t>
      </w:r>
      <w:r w:rsidRPr="006C0C52" w:rsidR="00304D17">
        <w:rPr>
          <w:vertAlign w:val="superscript"/>
          <w:lang w:val="et-EE"/>
        </w:rPr>
        <w:t>1</w:t>
      </w:r>
      <w:r w:rsidRPr="006C0C52" w:rsidR="009E295B">
        <w:rPr>
          <w:lang w:val="et-EE"/>
        </w:rPr>
        <w:t>–</w:t>
      </w:r>
      <w:r w:rsidRPr="006C0C52" w:rsidR="00801E77">
        <w:rPr>
          <w:lang w:val="et-EE"/>
        </w:rPr>
        <w:t>4</w:t>
      </w:r>
      <w:r w:rsidRPr="006C0C52" w:rsidR="00304D17">
        <w:rPr>
          <w:vertAlign w:val="superscript"/>
          <w:lang w:val="et-EE"/>
        </w:rPr>
        <w:t>3</w:t>
      </w:r>
      <w:r w:rsidRPr="006C0C52" w:rsidR="00304D17">
        <w:rPr>
          <w:lang w:val="et-EE"/>
        </w:rPr>
        <w:t xml:space="preserve"> järgmises sõnastuses:</w:t>
      </w:r>
    </w:p>
    <w:p w:rsidRPr="006C0C52" w:rsidR="002F3A94" w:rsidP="00525398" w:rsidRDefault="002F3A94" w14:paraId="766C9120" w14:textId="77777777">
      <w:pPr>
        <w:contextualSpacing/>
        <w:jc w:val="both"/>
        <w:rPr>
          <w:lang w:val="et-EE"/>
        </w:rPr>
      </w:pPr>
    </w:p>
    <w:p w:rsidRPr="008E1573" w:rsidR="002F3A94" w:rsidP="3004361F" w:rsidRDefault="00E859BD" w14:paraId="3E086E43" w14:textId="7A9535E1">
      <w:pPr>
        <w:contextualSpacing/>
        <w:jc w:val="both"/>
      </w:pPr>
      <w:proofErr w:type="gramStart"/>
      <w:r w:rsidRPr="3004361F">
        <w:t>„(</w:t>
      </w:r>
      <w:proofErr w:type="gramEnd"/>
      <w:r w:rsidRPr="3004361F" w:rsidR="00801E77">
        <w:t>4</w:t>
      </w:r>
      <w:r w:rsidRPr="3004361F">
        <w:rPr>
          <w:vertAlign w:val="superscript"/>
        </w:rPr>
        <w:t>1</w:t>
      </w:r>
      <w:r w:rsidRPr="3004361F">
        <w:t xml:space="preserve">) </w:t>
      </w:r>
      <w:proofErr w:type="spellStart"/>
      <w:r w:rsidRPr="3004361F" w:rsidR="00A60CDD">
        <w:t>Liikuv</w:t>
      </w:r>
      <w:proofErr w:type="spellEnd"/>
      <w:r w:rsidRPr="3004361F" w:rsidR="00A60CDD">
        <w:t xml:space="preserve"> </w:t>
      </w:r>
      <w:proofErr w:type="spellStart"/>
      <w:r w:rsidRPr="3004361F" w:rsidR="00A60CDD">
        <w:t>juurdepääsupunkt</w:t>
      </w:r>
      <w:proofErr w:type="spellEnd"/>
      <w:r w:rsidRPr="3004361F" w:rsidR="00A60CDD">
        <w:t xml:space="preserve"> on </w:t>
      </w:r>
      <w:proofErr w:type="spellStart"/>
      <w:r w:rsidRPr="3004361F" w:rsidR="002F3A94">
        <w:t>kindla</w:t>
      </w:r>
      <w:proofErr w:type="spellEnd"/>
      <w:r w:rsidRPr="3004361F" w:rsidR="002F3A94">
        <w:t xml:space="preserve"> </w:t>
      </w:r>
      <w:proofErr w:type="spellStart"/>
      <w:r w:rsidRPr="3004361F" w:rsidR="002F3A94">
        <w:t>graafiku</w:t>
      </w:r>
      <w:proofErr w:type="spellEnd"/>
      <w:r w:rsidRPr="3004361F" w:rsidR="002F3A94">
        <w:t xml:space="preserve"> </w:t>
      </w:r>
      <w:proofErr w:type="spellStart"/>
      <w:r w:rsidRPr="3004361F" w:rsidR="002F3A94">
        <w:t>alusel</w:t>
      </w:r>
      <w:proofErr w:type="spellEnd"/>
      <w:r w:rsidRPr="3004361F" w:rsidR="002F3A94">
        <w:t xml:space="preserve"> </w:t>
      </w:r>
      <w:proofErr w:type="spellStart"/>
      <w:r w:rsidRPr="3004361F" w:rsidR="002F3A94">
        <w:t>liikuv</w:t>
      </w:r>
      <w:proofErr w:type="spellEnd"/>
      <w:r w:rsidRPr="3004361F" w:rsidR="008E1573">
        <w:t xml:space="preserve"> </w:t>
      </w:r>
      <w:bookmarkStart w:name="_Hlk207623588" w:id="23"/>
      <w:proofErr w:type="spellStart"/>
      <w:r w:rsidRPr="3004361F" w:rsidR="008E1573">
        <w:t>postiteenuse</w:t>
      </w:r>
      <w:proofErr w:type="spellEnd"/>
      <w:r w:rsidRPr="3004361F" w:rsidR="008E1573">
        <w:t xml:space="preserve"> </w:t>
      </w:r>
      <w:proofErr w:type="spellStart"/>
      <w:r w:rsidRPr="3004361F" w:rsidR="008E1573">
        <w:t>osutamise</w:t>
      </w:r>
      <w:proofErr w:type="spellEnd"/>
      <w:r w:rsidRPr="3004361F" w:rsidR="008E1573">
        <w:t xml:space="preserve"> </w:t>
      </w:r>
      <w:proofErr w:type="spellStart"/>
      <w:r w:rsidRPr="3004361F" w:rsidR="008E1573">
        <w:t>vahend</w:t>
      </w:r>
      <w:bookmarkEnd w:id="23"/>
      <w:proofErr w:type="spellEnd"/>
      <w:r w:rsidRPr="3004361F" w:rsidR="008E1573">
        <w:t>.</w:t>
      </w:r>
    </w:p>
    <w:p w:rsidRPr="006C0C52" w:rsidR="00E859BD" w:rsidP="00525398" w:rsidRDefault="00E859BD" w14:paraId="647AE112" w14:textId="77777777">
      <w:pPr>
        <w:contextualSpacing/>
        <w:jc w:val="both"/>
        <w:rPr>
          <w:lang w:val="et-EE"/>
        </w:rPr>
      </w:pPr>
    </w:p>
    <w:p w:rsidRPr="006C0C52" w:rsidR="002F3A94" w:rsidP="00525398" w:rsidRDefault="00E859BD" w14:paraId="59195C7C" w14:textId="746EC5F0">
      <w:pPr>
        <w:contextualSpacing/>
        <w:jc w:val="both"/>
        <w:rPr>
          <w:lang w:val="et-EE"/>
        </w:rPr>
      </w:pPr>
      <w:r w:rsidRPr="006C0C52">
        <w:rPr>
          <w:lang w:val="et-EE"/>
        </w:rPr>
        <w:t>(</w:t>
      </w:r>
      <w:r w:rsidRPr="006C0C52" w:rsidR="00801E77">
        <w:rPr>
          <w:lang w:val="et-EE"/>
        </w:rPr>
        <w:t>4</w:t>
      </w:r>
      <w:r w:rsidRPr="006C0C52">
        <w:rPr>
          <w:vertAlign w:val="superscript"/>
          <w:lang w:val="et-EE"/>
        </w:rPr>
        <w:t>2</w:t>
      </w:r>
      <w:r w:rsidRPr="006C0C52" w:rsidR="002F3A94">
        <w:rPr>
          <w:lang w:val="et-EE"/>
        </w:rPr>
        <w:t xml:space="preserve">) </w:t>
      </w:r>
      <w:r w:rsidRPr="006C0C52" w:rsidR="00A60CDD">
        <w:rPr>
          <w:lang w:val="et-EE"/>
        </w:rPr>
        <w:t xml:space="preserve">Automatiseeritud juurdepääsupunkt on </w:t>
      </w:r>
      <w:r w:rsidRPr="006C0C52" w:rsidR="002F3A94">
        <w:rPr>
          <w:lang w:val="et-EE"/>
        </w:rPr>
        <w:t>postiteenuse osutamist võimaldav püsiva asukohaga automatiseeritud vahend</w:t>
      </w:r>
      <w:r w:rsidRPr="006C0C52" w:rsidR="00A60CDD">
        <w:rPr>
          <w:lang w:val="et-EE"/>
        </w:rPr>
        <w:t>.</w:t>
      </w:r>
    </w:p>
    <w:p w:rsidRPr="006C0C52" w:rsidR="00E859BD" w:rsidP="00525398" w:rsidRDefault="00E859BD" w14:paraId="3CFDDEEF" w14:textId="77777777">
      <w:pPr>
        <w:contextualSpacing/>
        <w:jc w:val="both"/>
        <w:rPr>
          <w:lang w:val="et-EE"/>
        </w:rPr>
      </w:pPr>
    </w:p>
    <w:p w:rsidRPr="006C0C52" w:rsidR="00304D17" w:rsidP="00525398" w:rsidRDefault="00E859BD" w14:paraId="725E4126" w14:textId="636007F9">
      <w:pPr>
        <w:contextualSpacing/>
        <w:jc w:val="both"/>
        <w:rPr>
          <w:lang w:val="et-EE"/>
        </w:rPr>
      </w:pPr>
      <w:r w:rsidRPr="006C0C52">
        <w:rPr>
          <w:lang w:val="et-EE"/>
        </w:rPr>
        <w:t>(</w:t>
      </w:r>
      <w:r w:rsidRPr="006C0C52" w:rsidR="00801E77">
        <w:rPr>
          <w:lang w:val="et-EE"/>
        </w:rPr>
        <w:t>4</w:t>
      </w:r>
      <w:r w:rsidRPr="006C0C52">
        <w:rPr>
          <w:vertAlign w:val="superscript"/>
          <w:lang w:val="et-EE"/>
        </w:rPr>
        <w:t>3</w:t>
      </w:r>
      <w:r w:rsidRPr="006C0C52" w:rsidR="002F3A94">
        <w:rPr>
          <w:lang w:val="et-EE"/>
        </w:rPr>
        <w:t xml:space="preserve">) </w:t>
      </w:r>
      <w:r w:rsidRPr="006C0C52" w:rsidR="00A60CDD">
        <w:rPr>
          <w:lang w:val="et-EE"/>
        </w:rPr>
        <w:t>Tellitav juurdepääsupunkt on</w:t>
      </w:r>
      <w:r w:rsidRPr="006C0C52" w:rsidR="002F3A94">
        <w:rPr>
          <w:lang w:val="et-EE"/>
        </w:rPr>
        <w:t xml:space="preserve"> vahend, mi</w:t>
      </w:r>
      <w:r w:rsidRPr="006C0C52" w:rsidR="007324B5">
        <w:rPr>
          <w:lang w:val="et-EE"/>
        </w:rPr>
        <w:t>llega</w:t>
      </w:r>
      <w:r w:rsidRPr="006C0C52" w:rsidR="002F3A94">
        <w:rPr>
          <w:lang w:val="et-EE"/>
        </w:rPr>
        <w:t xml:space="preserve"> osuta</w:t>
      </w:r>
      <w:r w:rsidRPr="006C0C52" w:rsidR="007324B5">
        <w:rPr>
          <w:lang w:val="et-EE"/>
        </w:rPr>
        <w:t>takse</w:t>
      </w:r>
      <w:r w:rsidRPr="006C0C52" w:rsidR="002F3A94">
        <w:rPr>
          <w:lang w:val="et-EE"/>
        </w:rPr>
        <w:t xml:space="preserve"> postiteenust postiteenuse kasutaja elu- või asukohas.</w:t>
      </w:r>
      <w:r w:rsidRPr="006C0C52">
        <w:rPr>
          <w:lang w:val="et-EE"/>
        </w:rPr>
        <w:t>“;</w:t>
      </w:r>
    </w:p>
    <w:p w:rsidRPr="006C0C52" w:rsidR="004F1001" w:rsidP="00525398" w:rsidRDefault="004F1001" w14:paraId="1BBB359F" w14:textId="77777777">
      <w:pPr>
        <w:contextualSpacing/>
        <w:jc w:val="both"/>
        <w:rPr>
          <w:lang w:val="et-EE"/>
        </w:rPr>
      </w:pPr>
    </w:p>
    <w:p w:rsidRPr="006C0C52" w:rsidR="00075C09" w:rsidP="00525398" w:rsidRDefault="00075C09" w14:paraId="53AAFC80" w14:textId="4AF4E572">
      <w:pPr>
        <w:contextualSpacing/>
        <w:jc w:val="both"/>
        <w:rPr>
          <w:lang w:val="et-EE"/>
        </w:rPr>
      </w:pPr>
      <w:r w:rsidRPr="006C0C52">
        <w:rPr>
          <w:b/>
          <w:bCs/>
          <w:lang w:val="et-EE"/>
        </w:rPr>
        <w:t>1</w:t>
      </w:r>
      <w:r w:rsidR="003736F6">
        <w:rPr>
          <w:b/>
          <w:bCs/>
          <w:lang w:val="et-EE"/>
        </w:rPr>
        <w:t>8</w:t>
      </w:r>
      <w:r w:rsidRPr="006C0C52">
        <w:rPr>
          <w:b/>
          <w:bCs/>
          <w:lang w:val="et-EE"/>
        </w:rPr>
        <w:t>)</w:t>
      </w:r>
      <w:r w:rsidRPr="006C0C52">
        <w:rPr>
          <w:lang w:val="et-EE"/>
        </w:rPr>
        <w:t xml:space="preserve"> paragrahvi 8 lõiked 3, 5 ja 6 tunnistatakse kehtetuks;</w:t>
      </w:r>
    </w:p>
    <w:p w:rsidRPr="006C0C52" w:rsidR="00075C09" w:rsidP="00525398" w:rsidRDefault="00075C09" w14:paraId="137EBE7B" w14:textId="77777777">
      <w:pPr>
        <w:contextualSpacing/>
        <w:jc w:val="both"/>
        <w:rPr>
          <w:lang w:val="et-EE"/>
        </w:rPr>
      </w:pPr>
    </w:p>
    <w:p w:rsidRPr="006C0C52" w:rsidR="00E8172F" w:rsidP="00525398" w:rsidRDefault="00E8172F" w14:paraId="550C71AD" w14:textId="54C2E0D3">
      <w:pPr>
        <w:contextualSpacing/>
        <w:jc w:val="both"/>
        <w:rPr>
          <w:lang w:val="et-EE"/>
        </w:rPr>
      </w:pPr>
      <w:r w:rsidRPr="006C0C52">
        <w:rPr>
          <w:b/>
          <w:bCs/>
          <w:lang w:val="et-EE"/>
        </w:rPr>
        <w:t>1</w:t>
      </w:r>
      <w:r w:rsidR="003736F6">
        <w:rPr>
          <w:b/>
          <w:bCs/>
          <w:lang w:val="et-EE"/>
        </w:rPr>
        <w:t>9</w:t>
      </w:r>
      <w:r w:rsidRPr="006C0C52">
        <w:rPr>
          <w:b/>
          <w:bCs/>
          <w:lang w:val="et-EE"/>
        </w:rPr>
        <w:t>)</w:t>
      </w:r>
      <w:r w:rsidRPr="006C0C52">
        <w:rPr>
          <w:lang w:val="et-EE"/>
        </w:rPr>
        <w:t xml:space="preserve"> paragrahvi 8 lõi</w:t>
      </w:r>
      <w:r w:rsidR="003736F6">
        <w:rPr>
          <w:lang w:val="et-EE"/>
        </w:rPr>
        <w:t>get</w:t>
      </w:r>
      <w:r w:rsidRPr="006C0C52">
        <w:rPr>
          <w:lang w:val="et-EE"/>
        </w:rPr>
        <w:t xml:space="preserve"> 8 täiendatakse pärast tekstiosa „Käesolevas paragrahvis“ tekstiosaga „ja </w:t>
      </w:r>
      <w:commentRangeStart w:id="24"/>
      <w:r w:rsidRPr="006C0C52">
        <w:rPr>
          <w:lang w:val="et-EE"/>
        </w:rPr>
        <w:t>selle</w:t>
      </w:r>
      <w:ins w:author="Maarja-Liis Lall - JUSTDIGI" w:date="2025-10-20T13:02:00Z" w:id="25">
        <w:r w:rsidRPr="006C0C52">
          <w:rPr>
            <w:lang w:val="et-EE"/>
          </w:rPr>
          <w:t xml:space="preserve"> </w:t>
        </w:r>
        <w:r w:rsidRPr="0B1D844A" w:rsidR="2A162E91">
          <w:rPr>
            <w:lang w:val="et-EE"/>
          </w:rPr>
          <w:t>lõike 9</w:t>
        </w:r>
      </w:ins>
      <w:commentRangeEnd w:id="24"/>
      <w:r>
        <w:commentReference w:id="24"/>
      </w:r>
      <w:r w:rsidRPr="0B1D844A" w:rsidR="5184EEF6">
        <w:rPr>
          <w:lang w:val="et-EE"/>
        </w:rPr>
        <w:t xml:space="preserve"> </w:t>
      </w:r>
      <w:r w:rsidRPr="006C0C52">
        <w:rPr>
          <w:lang w:val="et-EE"/>
        </w:rPr>
        <w:t xml:space="preserve">alusel kehtestatud õigusaktis“; </w:t>
      </w:r>
    </w:p>
    <w:p w:rsidRPr="006C0C52" w:rsidR="00E8172F" w:rsidP="00525398" w:rsidRDefault="00E8172F" w14:paraId="62C435F7" w14:textId="77777777">
      <w:pPr>
        <w:contextualSpacing/>
        <w:jc w:val="both"/>
        <w:rPr>
          <w:lang w:val="et-EE"/>
        </w:rPr>
      </w:pPr>
    </w:p>
    <w:p w:rsidRPr="006C0C52" w:rsidR="005327E9" w:rsidP="00525398" w:rsidRDefault="003736F6" w14:paraId="4BDD9540" w14:textId="09983C09">
      <w:pPr>
        <w:contextualSpacing/>
        <w:jc w:val="both"/>
        <w:rPr>
          <w:lang w:val="et-EE"/>
        </w:rPr>
      </w:pPr>
      <w:r>
        <w:rPr>
          <w:b/>
          <w:bCs/>
          <w:lang w:val="et-EE"/>
        </w:rPr>
        <w:t>20</w:t>
      </w:r>
      <w:r w:rsidRPr="006C0C52" w:rsidR="005327E9">
        <w:rPr>
          <w:b/>
          <w:bCs/>
          <w:lang w:val="et-EE"/>
        </w:rPr>
        <w:t>)</w:t>
      </w:r>
      <w:r w:rsidRPr="006C0C52" w:rsidR="005327E9">
        <w:rPr>
          <w:lang w:val="et-EE"/>
        </w:rPr>
        <w:t xml:space="preserve"> paragrahvi 8 täiendatakse lõikega </w:t>
      </w:r>
      <w:r w:rsidRPr="006C0C52" w:rsidR="00075C09">
        <w:rPr>
          <w:lang w:val="et-EE"/>
        </w:rPr>
        <w:t>9</w:t>
      </w:r>
      <w:r w:rsidRPr="006C0C52" w:rsidR="005327E9">
        <w:rPr>
          <w:lang w:val="et-EE"/>
        </w:rPr>
        <w:t xml:space="preserve"> järgmises sõnastuses:</w:t>
      </w:r>
    </w:p>
    <w:p w:rsidRPr="006C0C52" w:rsidR="005327E9" w:rsidP="00525398" w:rsidRDefault="005327E9" w14:paraId="0EB3A4C0" w14:textId="77777777">
      <w:pPr>
        <w:contextualSpacing/>
        <w:jc w:val="both"/>
        <w:rPr>
          <w:lang w:val="et-EE"/>
        </w:rPr>
      </w:pPr>
    </w:p>
    <w:p w:rsidRPr="00C1587D" w:rsidR="005327E9" w:rsidP="3004361F" w:rsidRDefault="005327E9" w14:paraId="598C7541" w14:textId="55F3D8E0">
      <w:pPr>
        <w:contextualSpacing/>
        <w:jc w:val="both"/>
      </w:pPr>
      <w:proofErr w:type="gramStart"/>
      <w:r w:rsidRPr="3004361F">
        <w:t>„(</w:t>
      </w:r>
      <w:proofErr w:type="gramEnd"/>
      <w:r w:rsidRPr="3004361F" w:rsidR="00075C09">
        <w:t>9</w:t>
      </w:r>
      <w:r w:rsidRPr="3004361F">
        <w:t xml:space="preserve">) </w:t>
      </w:r>
      <w:proofErr w:type="spellStart"/>
      <w:r w:rsidRPr="3004361F" w:rsidR="005D3985">
        <w:t>P</w:t>
      </w:r>
      <w:r w:rsidRPr="3004361F">
        <w:t>ostkasti</w:t>
      </w:r>
      <w:r w:rsidRPr="3004361F" w:rsidR="005D3985">
        <w:t>le</w:t>
      </w:r>
      <w:proofErr w:type="spellEnd"/>
      <w:r w:rsidRPr="3004361F">
        <w:t xml:space="preserve"> </w:t>
      </w:r>
      <w:proofErr w:type="spellStart"/>
      <w:r w:rsidRPr="3004361F">
        <w:t>ja</w:t>
      </w:r>
      <w:proofErr w:type="spellEnd"/>
      <w:r w:rsidRPr="3004361F">
        <w:t xml:space="preserve"> </w:t>
      </w:r>
      <w:proofErr w:type="spellStart"/>
      <w:r w:rsidRPr="3004361F">
        <w:t>selle</w:t>
      </w:r>
      <w:proofErr w:type="spellEnd"/>
      <w:r w:rsidRPr="3004361F">
        <w:t xml:space="preserve"> </w:t>
      </w:r>
      <w:proofErr w:type="spellStart"/>
      <w:r w:rsidRPr="3004361F">
        <w:t>paigutamise</w:t>
      </w:r>
      <w:r w:rsidRPr="3004361F" w:rsidR="005D3985">
        <w:t>le</w:t>
      </w:r>
      <w:proofErr w:type="spellEnd"/>
      <w:r w:rsidRPr="3004361F" w:rsidR="005D3985">
        <w:t xml:space="preserve"> </w:t>
      </w:r>
      <w:proofErr w:type="spellStart"/>
      <w:r w:rsidRPr="3004361F" w:rsidR="005D3985">
        <w:t>esitatava</w:t>
      </w:r>
      <w:r w:rsidRPr="3004361F" w:rsidR="00BB630F">
        <w:t>d</w:t>
      </w:r>
      <w:proofErr w:type="spellEnd"/>
      <w:r w:rsidRPr="3004361F">
        <w:t xml:space="preserve"> </w:t>
      </w:r>
      <w:proofErr w:type="spellStart"/>
      <w:r w:rsidRPr="3004361F" w:rsidR="00BB630F">
        <w:t>nõuded</w:t>
      </w:r>
      <w:proofErr w:type="spellEnd"/>
      <w:r w:rsidRPr="3004361F">
        <w:t xml:space="preserve"> </w:t>
      </w:r>
      <w:proofErr w:type="spellStart"/>
      <w:r w:rsidRPr="3004361F">
        <w:t>kehtestab</w:t>
      </w:r>
      <w:proofErr w:type="spellEnd"/>
      <w:r w:rsidRPr="3004361F">
        <w:t xml:space="preserve"> </w:t>
      </w:r>
      <w:proofErr w:type="spellStart"/>
      <w:r w:rsidRPr="3004361F">
        <w:t>valdkonna</w:t>
      </w:r>
      <w:proofErr w:type="spellEnd"/>
      <w:r w:rsidRPr="3004361F">
        <w:t xml:space="preserve"> </w:t>
      </w:r>
      <w:proofErr w:type="spellStart"/>
      <w:r w:rsidRPr="3004361F">
        <w:t>eest</w:t>
      </w:r>
      <w:proofErr w:type="spellEnd"/>
      <w:r w:rsidRPr="3004361F">
        <w:t xml:space="preserve"> </w:t>
      </w:r>
      <w:proofErr w:type="spellStart"/>
      <w:r w:rsidRPr="3004361F">
        <w:t>vastutav</w:t>
      </w:r>
      <w:proofErr w:type="spellEnd"/>
      <w:r w:rsidRPr="3004361F">
        <w:t xml:space="preserve"> minister </w:t>
      </w:r>
      <w:proofErr w:type="spellStart"/>
      <w:proofErr w:type="gramStart"/>
      <w:r w:rsidRPr="3004361F">
        <w:t>määrusega</w:t>
      </w:r>
      <w:proofErr w:type="spellEnd"/>
      <w:r w:rsidRPr="3004361F">
        <w:t>.“</w:t>
      </w:r>
      <w:proofErr w:type="gramEnd"/>
      <w:r w:rsidRPr="3004361F">
        <w:t>;</w:t>
      </w:r>
    </w:p>
    <w:p w:rsidRPr="006C0C52" w:rsidR="00A128F8" w:rsidP="00525398" w:rsidRDefault="00A128F8" w14:paraId="24F65634" w14:textId="77777777">
      <w:pPr>
        <w:contextualSpacing/>
        <w:jc w:val="both"/>
        <w:rPr>
          <w:lang w:val="et-EE"/>
        </w:rPr>
      </w:pPr>
    </w:p>
    <w:p w:rsidRPr="006C0C52" w:rsidR="00324C72" w:rsidP="00525398" w:rsidRDefault="00743616" w14:paraId="59BE803E" w14:textId="38DB86A9">
      <w:pPr>
        <w:pStyle w:val="ListParagraph"/>
        <w:spacing w:after="0" w:line="240" w:lineRule="auto"/>
        <w:ind w:left="0"/>
        <w:jc w:val="both"/>
        <w:rPr>
          <w:rFonts w:ascii="Times New Roman" w:hAnsi="Times New Roman"/>
          <w:sz w:val="24"/>
          <w:szCs w:val="24"/>
        </w:rPr>
      </w:pPr>
      <w:bookmarkStart w:name="_Hlk184890708" w:id="26"/>
      <w:r>
        <w:rPr>
          <w:rFonts w:ascii="Times New Roman" w:hAnsi="Times New Roman"/>
          <w:b/>
          <w:sz w:val="24"/>
          <w:szCs w:val="24"/>
        </w:rPr>
        <w:t>2</w:t>
      </w:r>
      <w:r w:rsidR="003736F6">
        <w:rPr>
          <w:rFonts w:ascii="Times New Roman" w:hAnsi="Times New Roman"/>
          <w:b/>
          <w:sz w:val="24"/>
          <w:szCs w:val="24"/>
        </w:rPr>
        <w:t>1</w:t>
      </w:r>
      <w:r w:rsidRPr="006C0C52" w:rsidR="00B6582D">
        <w:rPr>
          <w:rFonts w:ascii="Times New Roman" w:hAnsi="Times New Roman"/>
          <w:b/>
          <w:sz w:val="24"/>
          <w:szCs w:val="24"/>
        </w:rPr>
        <w:t>)</w:t>
      </w:r>
      <w:r w:rsidRPr="006C0C52" w:rsidR="00324C72">
        <w:rPr>
          <w:rFonts w:ascii="Times New Roman" w:hAnsi="Times New Roman"/>
          <w:sz w:val="24"/>
          <w:szCs w:val="24"/>
        </w:rPr>
        <w:t xml:space="preserve"> </w:t>
      </w:r>
      <w:r w:rsidRPr="006C0C52" w:rsidR="00B6582D">
        <w:rPr>
          <w:rFonts w:ascii="Times New Roman" w:hAnsi="Times New Roman"/>
          <w:sz w:val="24"/>
          <w:szCs w:val="24"/>
        </w:rPr>
        <w:t>p</w:t>
      </w:r>
      <w:r w:rsidRPr="006C0C52" w:rsidR="00324C72">
        <w:rPr>
          <w:rFonts w:ascii="Times New Roman" w:hAnsi="Times New Roman"/>
          <w:sz w:val="24"/>
          <w:szCs w:val="24"/>
        </w:rPr>
        <w:t>aragrahvi 9 lõi</w:t>
      </w:r>
      <w:r w:rsidRPr="006C0C52" w:rsidR="00223DE8">
        <w:rPr>
          <w:rFonts w:ascii="Times New Roman" w:hAnsi="Times New Roman"/>
          <w:sz w:val="24"/>
          <w:szCs w:val="24"/>
        </w:rPr>
        <w:t>k</w:t>
      </w:r>
      <w:r w:rsidRPr="006C0C52" w:rsidR="00324C72">
        <w:rPr>
          <w:rFonts w:ascii="Times New Roman" w:hAnsi="Times New Roman"/>
          <w:sz w:val="24"/>
          <w:szCs w:val="24"/>
        </w:rPr>
        <w:t>e 2</w:t>
      </w:r>
      <w:r w:rsidRPr="006C0C52" w:rsidR="00223DE8">
        <w:rPr>
          <w:rFonts w:ascii="Times New Roman" w:hAnsi="Times New Roman"/>
          <w:sz w:val="24"/>
          <w:szCs w:val="24"/>
        </w:rPr>
        <w:t xml:space="preserve"> teine lause</w:t>
      </w:r>
      <w:r w:rsidRPr="006C0C52" w:rsidR="00324C72">
        <w:rPr>
          <w:rFonts w:ascii="Times New Roman" w:hAnsi="Times New Roman"/>
          <w:sz w:val="24"/>
          <w:szCs w:val="24"/>
        </w:rPr>
        <w:t xml:space="preserve"> muudetakse ja sõnastatakse järgmiselt:</w:t>
      </w:r>
    </w:p>
    <w:p w:rsidRPr="006C0C52" w:rsidR="00C65642" w:rsidP="00525398" w:rsidRDefault="00C65642" w14:paraId="7C4AB13F" w14:textId="77777777">
      <w:pPr>
        <w:pStyle w:val="ListParagraph"/>
        <w:spacing w:after="0" w:line="240" w:lineRule="auto"/>
        <w:ind w:left="0"/>
        <w:jc w:val="both"/>
        <w:rPr>
          <w:rFonts w:ascii="Times New Roman" w:hAnsi="Times New Roman"/>
          <w:sz w:val="24"/>
          <w:szCs w:val="24"/>
        </w:rPr>
      </w:pPr>
    </w:p>
    <w:p w:rsidRPr="006C0C52" w:rsidR="00324C72" w:rsidP="00525398" w:rsidRDefault="002A6085" w14:paraId="587EBF36" w14:textId="0E93C6B2">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324C72">
        <w:rPr>
          <w:rFonts w:ascii="Times New Roman" w:hAnsi="Times New Roman"/>
          <w:sz w:val="24"/>
          <w:szCs w:val="24"/>
        </w:rPr>
        <w:t xml:space="preserve">Postmargile trükitakse sõna </w:t>
      </w:r>
      <w:r w:rsidRPr="006C0C52" w:rsidR="00C23EE2">
        <w:rPr>
          <w:rFonts w:ascii="Times New Roman" w:hAnsi="Times New Roman"/>
          <w:sz w:val="24"/>
          <w:szCs w:val="24"/>
        </w:rPr>
        <w:t>„</w:t>
      </w:r>
      <w:r w:rsidRPr="006C0C52" w:rsidR="00324C72">
        <w:rPr>
          <w:rFonts w:ascii="Times New Roman" w:hAnsi="Times New Roman"/>
          <w:sz w:val="24"/>
          <w:szCs w:val="24"/>
        </w:rPr>
        <w:t>Eesti</w:t>
      </w:r>
      <w:r w:rsidRPr="006C0C52" w:rsidR="00C23EE2">
        <w:rPr>
          <w:rFonts w:ascii="Times New Roman" w:hAnsi="Times New Roman"/>
          <w:sz w:val="24"/>
          <w:szCs w:val="24"/>
        </w:rPr>
        <w:t>“</w:t>
      </w:r>
      <w:r w:rsidRPr="006C0C52" w:rsidR="00324C72">
        <w:rPr>
          <w:rFonts w:ascii="Times New Roman" w:hAnsi="Times New Roman"/>
          <w:sz w:val="24"/>
          <w:szCs w:val="24"/>
        </w:rPr>
        <w:t xml:space="preserve"> ja margi nimiväärtus, mis on väljendatud araabia numbri</w:t>
      </w:r>
      <w:r w:rsidRPr="006C0C52" w:rsidR="007C4CC2">
        <w:rPr>
          <w:rFonts w:ascii="Times New Roman" w:hAnsi="Times New Roman"/>
          <w:sz w:val="24"/>
          <w:szCs w:val="24"/>
        </w:rPr>
        <w:t>,</w:t>
      </w:r>
      <w:r w:rsidRPr="006C0C52" w:rsidR="00324C72">
        <w:rPr>
          <w:rFonts w:ascii="Times New Roman" w:hAnsi="Times New Roman"/>
          <w:sz w:val="24"/>
          <w:szCs w:val="24"/>
        </w:rPr>
        <w:t xml:space="preserve"> tähe</w:t>
      </w:r>
      <w:r w:rsidRPr="006C0C52" w:rsidR="007C4CC2">
        <w:rPr>
          <w:rFonts w:ascii="Times New Roman" w:hAnsi="Times New Roman"/>
          <w:sz w:val="24"/>
          <w:szCs w:val="24"/>
        </w:rPr>
        <w:t>,</w:t>
      </w:r>
      <w:r w:rsidRPr="006C0C52" w:rsidR="00D22D1C">
        <w:rPr>
          <w:rFonts w:ascii="Times New Roman" w:hAnsi="Times New Roman"/>
          <w:sz w:val="24"/>
          <w:szCs w:val="24"/>
        </w:rPr>
        <w:t xml:space="preserve"> </w:t>
      </w:r>
      <w:r w:rsidRPr="006C0C52" w:rsidR="002A5EF1">
        <w:rPr>
          <w:rFonts w:ascii="Times New Roman" w:hAnsi="Times New Roman"/>
          <w:sz w:val="24"/>
          <w:szCs w:val="24"/>
        </w:rPr>
        <w:t>sõna,</w:t>
      </w:r>
      <w:r w:rsidRPr="006C0C52" w:rsidR="007C4CC2">
        <w:rPr>
          <w:rFonts w:ascii="Times New Roman" w:hAnsi="Times New Roman"/>
          <w:sz w:val="24"/>
          <w:szCs w:val="24"/>
        </w:rPr>
        <w:t xml:space="preserve"> </w:t>
      </w:r>
      <w:r w:rsidRPr="006C0C52" w:rsidR="00324C72">
        <w:rPr>
          <w:rFonts w:ascii="Times New Roman" w:hAnsi="Times New Roman"/>
          <w:sz w:val="24"/>
          <w:szCs w:val="24"/>
        </w:rPr>
        <w:t>tähise või muu</w:t>
      </w:r>
      <w:r w:rsidRPr="006C0C52">
        <w:rPr>
          <w:rFonts w:ascii="Times New Roman" w:hAnsi="Times New Roman"/>
          <w:sz w:val="24"/>
          <w:szCs w:val="24"/>
        </w:rPr>
        <w:t xml:space="preserve"> </w:t>
      </w:r>
      <w:r w:rsidRPr="006C0C52" w:rsidR="00324C72">
        <w:rPr>
          <w:rFonts w:ascii="Times New Roman" w:hAnsi="Times New Roman"/>
          <w:sz w:val="24"/>
          <w:szCs w:val="24"/>
        </w:rPr>
        <w:t>iseloomustava tunnuse abil</w:t>
      </w:r>
      <w:r w:rsidRPr="006C0C52" w:rsidR="002A5EF1">
        <w:rPr>
          <w:rFonts w:ascii="Times New Roman" w:hAnsi="Times New Roman"/>
          <w:sz w:val="24"/>
          <w:szCs w:val="24"/>
        </w:rPr>
        <w:t xml:space="preserve"> ning </w:t>
      </w:r>
      <w:r w:rsidRPr="006C0C52" w:rsidR="00316254">
        <w:rPr>
          <w:rFonts w:ascii="Times New Roman" w:hAnsi="Times New Roman"/>
          <w:sz w:val="24"/>
          <w:szCs w:val="24"/>
        </w:rPr>
        <w:t xml:space="preserve">mis </w:t>
      </w:r>
      <w:r w:rsidRPr="006C0C52" w:rsidR="002A5EF1">
        <w:rPr>
          <w:rFonts w:ascii="Times New Roman" w:hAnsi="Times New Roman"/>
          <w:sz w:val="24"/>
          <w:szCs w:val="24"/>
        </w:rPr>
        <w:t>vastab Eesti Vabariigis käibel oleva</w:t>
      </w:r>
      <w:r w:rsidRPr="006C0C52" w:rsidR="00BD7F31">
        <w:rPr>
          <w:rFonts w:ascii="Times New Roman" w:hAnsi="Times New Roman"/>
          <w:sz w:val="24"/>
          <w:szCs w:val="24"/>
        </w:rPr>
        <w:t>le</w:t>
      </w:r>
      <w:r w:rsidRPr="006C0C52" w:rsidR="002A5EF1">
        <w:rPr>
          <w:rFonts w:ascii="Times New Roman" w:hAnsi="Times New Roman"/>
          <w:sz w:val="24"/>
          <w:szCs w:val="24"/>
        </w:rPr>
        <w:t xml:space="preserve"> rahaühikule</w:t>
      </w:r>
      <w:r w:rsidRPr="006C0C52" w:rsidR="00324C72">
        <w:rPr>
          <w:rFonts w:ascii="Times New Roman" w:hAnsi="Times New Roman"/>
          <w:sz w:val="24"/>
          <w:szCs w:val="24"/>
        </w:rPr>
        <w:t>.</w:t>
      </w:r>
      <w:r w:rsidRPr="006C0C52" w:rsidR="007C4CC2">
        <w:rPr>
          <w:rFonts w:ascii="Times New Roman" w:hAnsi="Times New Roman"/>
          <w:sz w:val="24"/>
          <w:szCs w:val="24"/>
        </w:rPr>
        <w:t>“</w:t>
      </w:r>
      <w:r w:rsidRPr="006C0C52" w:rsidR="0031400F">
        <w:rPr>
          <w:rFonts w:ascii="Times New Roman" w:hAnsi="Times New Roman"/>
          <w:sz w:val="24"/>
          <w:szCs w:val="24"/>
        </w:rPr>
        <w:t>;</w:t>
      </w:r>
    </w:p>
    <w:bookmarkEnd w:id="26"/>
    <w:p w:rsidRPr="006C0C52" w:rsidR="00C1372D" w:rsidP="00525398" w:rsidRDefault="00C1372D" w14:paraId="22CCAA17" w14:textId="0B0F80B8">
      <w:pPr>
        <w:pStyle w:val="ListParagraph"/>
        <w:spacing w:after="0" w:line="240" w:lineRule="auto"/>
        <w:ind w:left="0"/>
        <w:jc w:val="both"/>
        <w:rPr>
          <w:rFonts w:ascii="Times New Roman" w:hAnsi="Times New Roman"/>
          <w:sz w:val="24"/>
          <w:szCs w:val="24"/>
        </w:rPr>
      </w:pPr>
    </w:p>
    <w:p w:rsidRPr="00B06504" w:rsidR="00516D8D" w:rsidP="00525398" w:rsidRDefault="00545699" w14:paraId="0D93CB38" w14:textId="4F8E0544">
      <w:pPr>
        <w:pStyle w:val="ListParagraph"/>
        <w:spacing w:after="0" w:line="240" w:lineRule="auto"/>
        <w:ind w:left="0"/>
        <w:jc w:val="both"/>
        <w:rPr>
          <w:rFonts w:ascii="Times New Roman" w:hAnsi="Times New Roman"/>
          <w:sz w:val="24"/>
          <w:szCs w:val="24"/>
        </w:rPr>
      </w:pPr>
      <w:r w:rsidRPr="00B06504">
        <w:rPr>
          <w:rFonts w:ascii="Times New Roman" w:hAnsi="Times New Roman"/>
          <w:b/>
          <w:bCs/>
          <w:sz w:val="24"/>
          <w:szCs w:val="24"/>
        </w:rPr>
        <w:t>2</w:t>
      </w:r>
      <w:r w:rsidRPr="00B06504" w:rsidR="003736F6">
        <w:rPr>
          <w:rFonts w:ascii="Times New Roman" w:hAnsi="Times New Roman"/>
          <w:b/>
          <w:bCs/>
          <w:sz w:val="24"/>
          <w:szCs w:val="24"/>
        </w:rPr>
        <w:t>2</w:t>
      </w:r>
      <w:r w:rsidRPr="00B06504" w:rsidR="001A669F">
        <w:rPr>
          <w:rFonts w:ascii="Times New Roman" w:hAnsi="Times New Roman"/>
          <w:b/>
          <w:bCs/>
          <w:sz w:val="24"/>
          <w:szCs w:val="24"/>
        </w:rPr>
        <w:t>)</w:t>
      </w:r>
      <w:r w:rsidRPr="00B06504" w:rsidR="001A669F">
        <w:rPr>
          <w:rFonts w:ascii="Times New Roman" w:hAnsi="Times New Roman"/>
          <w:sz w:val="24"/>
          <w:szCs w:val="24"/>
        </w:rPr>
        <w:t xml:space="preserve"> paragrahvi 10 lõike 1 punktid 2 ja 3 tunnistatakse kehtetuks;</w:t>
      </w:r>
    </w:p>
    <w:p w:rsidRPr="00B06504" w:rsidR="001A669F" w:rsidP="00525398" w:rsidRDefault="001A669F" w14:paraId="7BCEF48E" w14:textId="77777777">
      <w:pPr>
        <w:pStyle w:val="ListParagraph"/>
        <w:spacing w:after="0" w:line="240" w:lineRule="auto"/>
        <w:ind w:left="0"/>
        <w:jc w:val="both"/>
        <w:rPr>
          <w:rFonts w:ascii="Times New Roman" w:hAnsi="Times New Roman"/>
          <w:sz w:val="24"/>
          <w:szCs w:val="24"/>
        </w:rPr>
      </w:pPr>
    </w:p>
    <w:p w:rsidRPr="006C0C52" w:rsidR="00516D8D" w:rsidP="00525398" w:rsidRDefault="00C919B6" w14:paraId="5BE27C3F" w14:textId="6A6B66F1">
      <w:pPr>
        <w:pStyle w:val="ListParagraph"/>
        <w:spacing w:after="0" w:line="240" w:lineRule="auto"/>
        <w:ind w:left="0"/>
        <w:jc w:val="both"/>
        <w:rPr>
          <w:rFonts w:ascii="Times New Roman" w:hAnsi="Times New Roman"/>
          <w:sz w:val="24"/>
          <w:szCs w:val="24"/>
        </w:rPr>
      </w:pPr>
      <w:r w:rsidRPr="00B06504">
        <w:rPr>
          <w:rFonts w:ascii="Times New Roman" w:hAnsi="Times New Roman"/>
          <w:b/>
          <w:bCs/>
          <w:sz w:val="24"/>
          <w:szCs w:val="24"/>
        </w:rPr>
        <w:t>2</w:t>
      </w:r>
      <w:r w:rsidRPr="00B06504" w:rsidR="003736F6">
        <w:rPr>
          <w:rFonts w:ascii="Times New Roman" w:hAnsi="Times New Roman"/>
          <w:b/>
          <w:bCs/>
          <w:sz w:val="24"/>
          <w:szCs w:val="24"/>
        </w:rPr>
        <w:t>3</w:t>
      </w:r>
      <w:r w:rsidRPr="00B06504" w:rsidR="00516D8D">
        <w:rPr>
          <w:rFonts w:ascii="Times New Roman" w:hAnsi="Times New Roman"/>
          <w:b/>
          <w:bCs/>
          <w:sz w:val="24"/>
          <w:szCs w:val="24"/>
        </w:rPr>
        <w:t>)</w:t>
      </w:r>
      <w:r w:rsidRPr="00B06504" w:rsidR="00516D8D">
        <w:rPr>
          <w:rFonts w:ascii="Times New Roman" w:hAnsi="Times New Roman"/>
          <w:sz w:val="24"/>
          <w:szCs w:val="24"/>
        </w:rPr>
        <w:t xml:space="preserve"> paragrahvi 10 lõi</w:t>
      </w:r>
      <w:r w:rsidRPr="00B06504" w:rsidR="00C440CE">
        <w:rPr>
          <w:rFonts w:ascii="Times New Roman" w:hAnsi="Times New Roman"/>
          <w:sz w:val="24"/>
          <w:szCs w:val="24"/>
        </w:rPr>
        <w:t>ked</w:t>
      </w:r>
      <w:r w:rsidRPr="00B06504" w:rsidR="00516D8D">
        <w:rPr>
          <w:rFonts w:ascii="Times New Roman" w:hAnsi="Times New Roman"/>
          <w:sz w:val="24"/>
          <w:szCs w:val="24"/>
        </w:rPr>
        <w:t xml:space="preserve"> </w:t>
      </w:r>
      <w:r w:rsidRPr="00B06504" w:rsidR="001A669F">
        <w:rPr>
          <w:rFonts w:ascii="Times New Roman" w:hAnsi="Times New Roman"/>
          <w:sz w:val="24"/>
          <w:szCs w:val="24"/>
        </w:rPr>
        <w:t>3</w:t>
      </w:r>
      <w:r w:rsidRPr="00B06504" w:rsidR="002E65BE">
        <w:rPr>
          <w:rFonts w:ascii="Times New Roman" w:hAnsi="Times New Roman"/>
          <w:sz w:val="24"/>
          <w:szCs w:val="24"/>
        </w:rPr>
        <w:t xml:space="preserve"> ja </w:t>
      </w:r>
      <w:r w:rsidRPr="00B06504" w:rsidR="001A669F">
        <w:rPr>
          <w:rFonts w:ascii="Times New Roman" w:hAnsi="Times New Roman"/>
          <w:sz w:val="24"/>
          <w:szCs w:val="24"/>
        </w:rPr>
        <w:t>4</w:t>
      </w:r>
      <w:r w:rsidRPr="00B06504" w:rsidR="00516D8D">
        <w:rPr>
          <w:rFonts w:ascii="Times New Roman" w:hAnsi="Times New Roman"/>
          <w:sz w:val="24"/>
          <w:szCs w:val="24"/>
        </w:rPr>
        <w:t xml:space="preserve"> tunnistatakse kehtetuks;</w:t>
      </w:r>
    </w:p>
    <w:p w:rsidRPr="006C0C52" w:rsidR="0062130E" w:rsidP="00525398" w:rsidRDefault="0062130E" w14:paraId="51E76A33" w14:textId="77777777">
      <w:pPr>
        <w:pStyle w:val="ListParagraph"/>
        <w:spacing w:after="0" w:line="240" w:lineRule="auto"/>
        <w:ind w:left="0"/>
        <w:jc w:val="both"/>
        <w:rPr>
          <w:rFonts w:ascii="Times New Roman" w:hAnsi="Times New Roman"/>
          <w:sz w:val="24"/>
          <w:szCs w:val="24"/>
        </w:rPr>
      </w:pPr>
    </w:p>
    <w:p w:rsidRPr="006C0C52" w:rsidR="0062130E" w:rsidP="00525398" w:rsidRDefault="0062130E" w14:paraId="2DCB8E94" w14:textId="342D939F">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4</w:t>
      </w:r>
      <w:r w:rsidRPr="006C0C52">
        <w:rPr>
          <w:rFonts w:ascii="Times New Roman" w:hAnsi="Times New Roman"/>
          <w:sz w:val="24"/>
          <w:szCs w:val="24"/>
        </w:rPr>
        <w:t>) paragrahvi 10 täiendatakse lõikega 6 järgmises sõnastuses:</w:t>
      </w:r>
    </w:p>
    <w:p w:rsidRPr="006C0C52" w:rsidR="00AB773A" w:rsidP="00525398" w:rsidRDefault="00AB773A" w14:paraId="38099865" w14:textId="77777777">
      <w:pPr>
        <w:pStyle w:val="ListParagraph"/>
        <w:spacing w:after="0" w:line="240" w:lineRule="auto"/>
        <w:ind w:left="0"/>
        <w:jc w:val="both"/>
        <w:rPr>
          <w:rFonts w:ascii="Times New Roman" w:hAnsi="Times New Roman"/>
          <w:sz w:val="24"/>
          <w:szCs w:val="24"/>
        </w:rPr>
      </w:pPr>
    </w:p>
    <w:p w:rsidRPr="006C0C52" w:rsidR="0062130E" w:rsidP="00525398" w:rsidRDefault="3F1CD1AD" w14:paraId="772E9EED" w14:textId="5BB93671">
      <w:pPr>
        <w:pStyle w:val="ListParagraph"/>
        <w:spacing w:after="0" w:line="240" w:lineRule="auto"/>
        <w:ind w:left="0"/>
        <w:jc w:val="both"/>
        <w:rPr>
          <w:rFonts w:ascii="Times New Roman" w:hAnsi="Times New Roman"/>
          <w:sz w:val="24"/>
          <w:szCs w:val="24"/>
        </w:rPr>
      </w:pPr>
      <w:r w:rsidRPr="0B1D844A">
        <w:rPr>
          <w:rFonts w:ascii="Times New Roman" w:hAnsi="Times New Roman"/>
          <w:sz w:val="24"/>
          <w:szCs w:val="24"/>
        </w:rPr>
        <w:t>„</w:t>
      </w:r>
      <w:commentRangeStart w:id="27"/>
      <w:ins w:author="Maarja-Liis Lall - JUSTDIGI" w:date="2025-10-20T11:03:00Z" w:id="28">
        <w:r w:rsidRPr="0B1D844A" w:rsidR="4166133B">
          <w:rPr>
            <w:rFonts w:ascii="Times New Roman" w:hAnsi="Times New Roman"/>
            <w:sz w:val="24"/>
            <w:szCs w:val="24"/>
          </w:rPr>
          <w:t xml:space="preserve">(6) </w:t>
        </w:r>
      </w:ins>
      <w:commentRangeEnd w:id="27"/>
      <w:r w:rsidR="0062130E">
        <w:commentReference w:id="27"/>
      </w:r>
      <w:bookmarkStart w:name="_Hlk192507191" w:id="29"/>
      <w:r w:rsidRPr="006C0C52" w:rsidR="0062130E">
        <w:rPr>
          <w:rFonts w:ascii="Times New Roman" w:hAnsi="Times New Roman"/>
          <w:sz w:val="24"/>
          <w:szCs w:val="24"/>
        </w:rPr>
        <w:t xml:space="preserve">Universaalse </w:t>
      </w:r>
      <w:commentRangeStart w:id="30"/>
      <w:r w:rsidRPr="006C0C52" w:rsidR="0062130E">
        <w:rPr>
          <w:rFonts w:ascii="Times New Roman" w:hAnsi="Times New Roman"/>
          <w:sz w:val="24"/>
          <w:szCs w:val="24"/>
        </w:rPr>
        <w:t xml:space="preserve">postiteenuse tegevusloa </w:t>
      </w:r>
      <w:commentRangeEnd w:id="30"/>
      <w:r w:rsidR="00F536A7">
        <w:commentReference w:id="30"/>
      </w:r>
      <w:r w:rsidRPr="006C0C52" w:rsidR="001C2470">
        <w:rPr>
          <w:rFonts w:ascii="Times New Roman" w:hAnsi="Times New Roman"/>
          <w:sz w:val="24"/>
          <w:szCs w:val="24"/>
        </w:rPr>
        <w:t xml:space="preserve">taotluse läbivaatamise </w:t>
      </w:r>
      <w:r w:rsidRPr="006C0C52" w:rsidR="0062130E">
        <w:rPr>
          <w:rFonts w:ascii="Times New Roman" w:hAnsi="Times New Roman"/>
          <w:sz w:val="24"/>
          <w:szCs w:val="24"/>
        </w:rPr>
        <w:t xml:space="preserve">ja </w:t>
      </w:r>
      <w:r w:rsidRPr="006C0C52" w:rsidR="001C2470">
        <w:rPr>
          <w:rFonts w:ascii="Times New Roman" w:hAnsi="Times New Roman"/>
          <w:sz w:val="24"/>
          <w:szCs w:val="24"/>
        </w:rPr>
        <w:t xml:space="preserve">tegevusloa </w:t>
      </w:r>
      <w:r w:rsidRPr="006C0C52" w:rsidR="0062130E">
        <w:rPr>
          <w:rFonts w:ascii="Times New Roman" w:hAnsi="Times New Roman"/>
          <w:sz w:val="24"/>
          <w:szCs w:val="24"/>
        </w:rPr>
        <w:t>muutmise taotluse läbivaatamise eest tasutakse riigilõivu riigilõivuseaduses sätestatud määras.“</w:t>
      </w:r>
      <w:r w:rsidRPr="006C0C52" w:rsidR="0007564C">
        <w:rPr>
          <w:rFonts w:ascii="Times New Roman" w:hAnsi="Times New Roman"/>
          <w:sz w:val="24"/>
          <w:szCs w:val="24"/>
        </w:rPr>
        <w:t>;</w:t>
      </w:r>
      <w:bookmarkEnd w:id="29"/>
    </w:p>
    <w:p w:rsidRPr="006C0C52" w:rsidR="002E65BE" w:rsidP="00525398" w:rsidRDefault="002E65BE" w14:paraId="4E63F974" w14:textId="77777777">
      <w:pPr>
        <w:pStyle w:val="ListParagraph"/>
        <w:spacing w:after="0" w:line="240" w:lineRule="auto"/>
        <w:ind w:left="0"/>
        <w:jc w:val="both"/>
        <w:rPr>
          <w:rFonts w:ascii="Times New Roman" w:hAnsi="Times New Roman"/>
          <w:sz w:val="24"/>
          <w:szCs w:val="24"/>
        </w:rPr>
      </w:pPr>
    </w:p>
    <w:p w:rsidRPr="006C0C52" w:rsidR="00F90B8E" w:rsidP="00525398" w:rsidRDefault="00941F72" w14:paraId="6863415B" w14:textId="30C80866">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5</w:t>
      </w:r>
      <w:r w:rsidRPr="006C0C52" w:rsidR="002E65BE">
        <w:rPr>
          <w:rFonts w:ascii="Times New Roman" w:hAnsi="Times New Roman"/>
          <w:b/>
          <w:bCs/>
          <w:sz w:val="24"/>
          <w:szCs w:val="24"/>
        </w:rPr>
        <w:t>)</w:t>
      </w:r>
      <w:r w:rsidRPr="006C0C52" w:rsidR="002E65BE">
        <w:rPr>
          <w:rFonts w:ascii="Times New Roman" w:hAnsi="Times New Roman"/>
          <w:sz w:val="24"/>
          <w:szCs w:val="24"/>
        </w:rPr>
        <w:t xml:space="preserve"> paragrahvi 11 lõi</w:t>
      </w:r>
      <w:r w:rsidRPr="006C0C52" w:rsidR="00CB7F7F">
        <w:rPr>
          <w:rFonts w:ascii="Times New Roman" w:hAnsi="Times New Roman"/>
          <w:sz w:val="24"/>
          <w:szCs w:val="24"/>
        </w:rPr>
        <w:t>ke 2 punkt 1 tunnistatakse kehtetuks;</w:t>
      </w:r>
    </w:p>
    <w:p w:rsidRPr="006C0C52" w:rsidR="001F388E" w:rsidP="00525398" w:rsidRDefault="001F388E" w14:paraId="1A2EB4B4" w14:textId="77777777">
      <w:pPr>
        <w:pStyle w:val="ListParagraph"/>
        <w:spacing w:after="0" w:line="240" w:lineRule="auto"/>
        <w:ind w:left="0"/>
        <w:jc w:val="both"/>
        <w:rPr>
          <w:rFonts w:ascii="Times New Roman" w:hAnsi="Times New Roman"/>
          <w:sz w:val="24"/>
          <w:szCs w:val="24"/>
        </w:rPr>
      </w:pPr>
    </w:p>
    <w:p w:rsidRPr="006C0C52" w:rsidR="001F388E" w:rsidP="00525398" w:rsidRDefault="001F388E" w14:paraId="35740ADF" w14:textId="11DA625A" w14:noSpellErr="1">
      <w:pPr>
        <w:spacing/>
        <w:contextualSpacing/>
        <w:jc w:val="both"/>
        <w:rPr>
          <w:lang w:val="et-EE"/>
        </w:rPr>
      </w:pPr>
      <w:r w:rsidRPr="48103A1C" w:rsidR="001F388E">
        <w:rPr>
          <w:b w:val="1"/>
          <w:bCs w:val="1"/>
          <w:lang w:val="et-EE"/>
        </w:rPr>
        <w:t>2</w:t>
      </w:r>
      <w:r w:rsidRPr="48103A1C" w:rsidR="003736F6">
        <w:rPr>
          <w:b w:val="1"/>
          <w:bCs w:val="1"/>
          <w:lang w:val="et-EE"/>
        </w:rPr>
        <w:t>6</w:t>
      </w:r>
      <w:r w:rsidRPr="48103A1C" w:rsidR="001F388E">
        <w:rPr>
          <w:b w:val="1"/>
          <w:bCs w:val="1"/>
          <w:lang w:val="et-EE"/>
        </w:rPr>
        <w:t>)</w:t>
      </w:r>
      <w:r w:rsidRPr="48103A1C" w:rsidR="001F388E">
        <w:rPr>
          <w:lang w:val="et-EE"/>
        </w:rPr>
        <w:t xml:space="preserve"> </w:t>
      </w:r>
      <w:r w:rsidRPr="48103A1C" w:rsidR="001F388E">
        <w:rPr>
          <w:lang w:val="et-EE"/>
        </w:rPr>
        <w:t xml:space="preserve">paragrahvi 11 lõike 2 punkt 4 muudetakse ja sõnastatakse järgmiselt: </w:t>
      </w:r>
    </w:p>
    <w:p w:rsidRPr="006C0C52" w:rsidR="00AB773A" w:rsidP="00525398" w:rsidRDefault="00AB773A" w14:paraId="3556F7D6" w14:textId="77777777">
      <w:pPr>
        <w:contextualSpacing/>
        <w:jc w:val="both"/>
        <w:rPr>
          <w:lang w:val="et-EE"/>
        </w:rPr>
      </w:pPr>
    </w:p>
    <w:p w:rsidRPr="006C0C52" w:rsidR="001F388E" w:rsidP="00525398" w:rsidRDefault="001F388E" w14:paraId="52F10A4C" w14:textId="4F76EC97">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„4) universaalse postiteenuse osutamise tüüptingimused (edaspidi </w:t>
      </w:r>
      <w:r w:rsidRPr="006C0C52">
        <w:rPr>
          <w:rFonts w:ascii="Times New Roman" w:hAnsi="Times New Roman"/>
          <w:i/>
          <w:iCs/>
          <w:sz w:val="24"/>
          <w:szCs w:val="24"/>
        </w:rPr>
        <w:t>tüüptingimused</w:t>
      </w:r>
      <w:r w:rsidRPr="006C0C52">
        <w:rPr>
          <w:rFonts w:ascii="Times New Roman" w:hAnsi="Times New Roman"/>
          <w:sz w:val="24"/>
          <w:szCs w:val="24"/>
        </w:rPr>
        <w:t>).“</w:t>
      </w:r>
      <w:r w:rsidRPr="006C0C52" w:rsidR="00834815">
        <w:rPr>
          <w:rFonts w:ascii="Times New Roman" w:hAnsi="Times New Roman"/>
          <w:sz w:val="24"/>
          <w:szCs w:val="24"/>
        </w:rPr>
        <w:t>;</w:t>
      </w:r>
    </w:p>
    <w:p w:rsidRPr="006C0C52" w:rsidR="00CB7F7F" w:rsidP="00525398" w:rsidRDefault="00CB7F7F" w14:paraId="11BF87A2" w14:textId="77777777">
      <w:pPr>
        <w:pStyle w:val="ListParagraph"/>
        <w:spacing w:after="0" w:line="240" w:lineRule="auto"/>
        <w:ind w:left="0"/>
        <w:jc w:val="both"/>
        <w:rPr>
          <w:rFonts w:ascii="Times New Roman" w:hAnsi="Times New Roman"/>
          <w:sz w:val="24"/>
          <w:szCs w:val="24"/>
        </w:rPr>
      </w:pPr>
    </w:p>
    <w:p w:rsidRPr="006C0C52" w:rsidR="00516D8D" w:rsidP="00525398" w:rsidRDefault="005D1812" w14:paraId="4BCE384E" w14:textId="364AEBD8">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7</w:t>
      </w:r>
      <w:r w:rsidRPr="006C0C52" w:rsidR="00516D8D">
        <w:rPr>
          <w:rFonts w:ascii="Times New Roman" w:hAnsi="Times New Roman"/>
          <w:b/>
          <w:bCs/>
          <w:sz w:val="24"/>
          <w:szCs w:val="24"/>
        </w:rPr>
        <w:t>)</w:t>
      </w:r>
      <w:r w:rsidRPr="006C0C52" w:rsidR="00516D8D">
        <w:rPr>
          <w:rFonts w:ascii="Times New Roman" w:hAnsi="Times New Roman"/>
          <w:sz w:val="24"/>
          <w:szCs w:val="24"/>
        </w:rPr>
        <w:t xml:space="preserve"> paragrahvi 12 lõige 2 tunnistatakse kehtetuks;</w:t>
      </w:r>
    </w:p>
    <w:p w:rsidRPr="006C0C52" w:rsidR="00516D8D" w:rsidP="00525398" w:rsidRDefault="00516D8D" w14:paraId="496DA7C8" w14:textId="77777777">
      <w:pPr>
        <w:pStyle w:val="ListParagraph"/>
        <w:spacing w:after="0" w:line="240" w:lineRule="auto"/>
        <w:ind w:left="0"/>
        <w:jc w:val="both"/>
        <w:rPr>
          <w:rFonts w:ascii="Times New Roman" w:hAnsi="Times New Roman"/>
          <w:sz w:val="24"/>
          <w:szCs w:val="24"/>
        </w:rPr>
      </w:pPr>
    </w:p>
    <w:p w:rsidRPr="006C0C52" w:rsidR="00F90B8E" w:rsidP="00525398" w:rsidRDefault="005D1812" w14:paraId="0213ACCA" w14:textId="73A3B757" w14:noSpellErr="1">
      <w:pPr>
        <w:pStyle w:val="ListParagraph"/>
        <w:spacing w:after="0" w:line="240" w:lineRule="auto"/>
        <w:ind w:left="0"/>
        <w:jc w:val="both"/>
        <w:rPr>
          <w:rFonts w:ascii="Times New Roman" w:hAnsi="Times New Roman"/>
          <w:sz w:val="24"/>
          <w:szCs w:val="24"/>
        </w:rPr>
      </w:pPr>
      <w:r w:rsidRPr="2F2D95D3" w:rsidR="005D1812">
        <w:rPr>
          <w:rFonts w:ascii="Times New Roman" w:hAnsi="Times New Roman"/>
          <w:b w:val="1"/>
          <w:bCs w:val="1"/>
          <w:sz w:val="24"/>
          <w:szCs w:val="24"/>
        </w:rPr>
        <w:t>2</w:t>
      </w:r>
      <w:r w:rsidRPr="2F2D95D3" w:rsidR="003736F6">
        <w:rPr>
          <w:rFonts w:ascii="Times New Roman" w:hAnsi="Times New Roman"/>
          <w:b w:val="1"/>
          <w:bCs w:val="1"/>
          <w:sz w:val="24"/>
          <w:szCs w:val="24"/>
        </w:rPr>
        <w:t>8</w:t>
      </w:r>
      <w:r w:rsidRPr="2F2D95D3" w:rsidR="00F90B8E">
        <w:rPr>
          <w:rFonts w:ascii="Times New Roman" w:hAnsi="Times New Roman"/>
          <w:b w:val="1"/>
          <w:bCs w:val="1"/>
          <w:sz w:val="24"/>
          <w:szCs w:val="24"/>
        </w:rPr>
        <w:t>)</w:t>
      </w:r>
      <w:r w:rsidRPr="2F2D95D3" w:rsidR="00F90B8E">
        <w:rPr>
          <w:rFonts w:ascii="Times New Roman" w:hAnsi="Times New Roman"/>
          <w:sz w:val="24"/>
          <w:szCs w:val="24"/>
        </w:rPr>
        <w:t xml:space="preserve"> paragrahvi 14 lõige 1 muudetakse ja sõnastatakse järgmiselt:</w:t>
      </w:r>
    </w:p>
    <w:p w:rsidRPr="006C0C52" w:rsidR="00F90B8E" w:rsidP="00525398" w:rsidRDefault="00F90B8E" w14:paraId="7D85FCDD" w14:textId="77777777">
      <w:pPr>
        <w:pStyle w:val="ListParagraph"/>
        <w:spacing w:after="0" w:line="240" w:lineRule="auto"/>
        <w:ind w:left="0"/>
        <w:jc w:val="both"/>
        <w:rPr>
          <w:rFonts w:ascii="Times New Roman" w:hAnsi="Times New Roman"/>
          <w:sz w:val="24"/>
          <w:szCs w:val="24"/>
        </w:rPr>
      </w:pPr>
    </w:p>
    <w:p w:rsidRPr="006C0C52" w:rsidR="00F90B8E" w:rsidP="00525398" w:rsidRDefault="00F90B8E" w14:paraId="58D5F38F" w14:textId="2FFC32CD">
      <w:pPr>
        <w:contextualSpacing/>
        <w:jc w:val="both"/>
        <w:rPr>
          <w:lang w:val="et-EE"/>
        </w:rPr>
      </w:pPr>
      <w:r w:rsidRPr="006C0C52">
        <w:rPr>
          <w:lang w:val="et-EE"/>
        </w:rPr>
        <w:t xml:space="preserve">„(1) Tegevusloale lisatakse järgmised </w:t>
      </w:r>
      <w:proofErr w:type="spellStart"/>
      <w:r w:rsidRPr="006C0C52">
        <w:rPr>
          <w:lang w:val="et-EE"/>
        </w:rPr>
        <w:t>kõrvaltingimused</w:t>
      </w:r>
      <w:proofErr w:type="spellEnd"/>
      <w:r w:rsidRPr="006C0C52">
        <w:rPr>
          <w:lang w:val="et-EE"/>
        </w:rPr>
        <w:t>:</w:t>
      </w:r>
    </w:p>
    <w:p w:rsidRPr="006C0C52" w:rsidR="00F90B8E" w:rsidP="00525398" w:rsidRDefault="00F90B8E" w14:paraId="32F68A25" w14:textId="77777777">
      <w:pPr>
        <w:contextualSpacing/>
        <w:jc w:val="both"/>
        <w:rPr>
          <w:lang w:val="et-EE"/>
        </w:rPr>
      </w:pPr>
      <w:r w:rsidRPr="006C0C52">
        <w:rPr>
          <w:lang w:val="et-EE"/>
        </w:rPr>
        <w:t>1) tegevuse alustamise kuupäev;</w:t>
      </w:r>
    </w:p>
    <w:p w:rsidRPr="006C0C52" w:rsidR="00F90B8E" w:rsidP="00525398" w:rsidRDefault="00D75AB0" w14:paraId="0F2BA501" w14:textId="0EFB9456">
      <w:pPr>
        <w:contextualSpacing/>
        <w:jc w:val="both"/>
        <w:rPr>
          <w:lang w:val="et-EE"/>
        </w:rPr>
      </w:pPr>
      <w:r w:rsidRPr="006C0C52">
        <w:rPr>
          <w:lang w:val="et-EE"/>
        </w:rPr>
        <w:t>2</w:t>
      </w:r>
      <w:r w:rsidRPr="006C0C52" w:rsidR="00F90B8E">
        <w:rPr>
          <w:lang w:val="et-EE"/>
        </w:rPr>
        <w:t>) juurdepääsupunktide arv</w:t>
      </w:r>
      <w:r w:rsidRPr="006C0C52">
        <w:rPr>
          <w:lang w:val="et-EE"/>
        </w:rPr>
        <w:t>;</w:t>
      </w:r>
    </w:p>
    <w:p w:rsidRPr="006C0C52" w:rsidR="00F90B8E" w:rsidP="00525398" w:rsidRDefault="00D75AB0" w14:paraId="56D4FE01" w14:textId="1AC5B925" w14:noSpellErr="1">
      <w:pPr>
        <w:pStyle w:val="ListParagraph"/>
        <w:spacing w:after="0" w:line="240" w:lineRule="auto"/>
        <w:ind w:left="0"/>
        <w:jc w:val="both"/>
        <w:rPr>
          <w:rFonts w:ascii="Times New Roman" w:hAnsi="Times New Roman"/>
          <w:sz w:val="24"/>
          <w:szCs w:val="24"/>
        </w:rPr>
      </w:pPr>
      <w:r w:rsidRPr="2F2D95D3" w:rsidR="00D75AB0">
        <w:rPr>
          <w:rFonts w:ascii="Times New Roman" w:hAnsi="Times New Roman"/>
          <w:sz w:val="24"/>
          <w:szCs w:val="24"/>
        </w:rPr>
        <w:t>3</w:t>
      </w:r>
      <w:r w:rsidRPr="2F2D95D3" w:rsidR="00F90B8E">
        <w:rPr>
          <w:rFonts w:ascii="Times New Roman" w:hAnsi="Times New Roman"/>
          <w:sz w:val="24"/>
          <w:szCs w:val="24"/>
        </w:rPr>
        <w:t xml:space="preserve">) muud tingimused, mis tulenevad käesolevas seaduses </w:t>
      </w:r>
      <w:r w:rsidRPr="2F2D95D3" w:rsidR="00F90B8E">
        <w:rPr>
          <w:rFonts w:ascii="Times New Roman" w:hAnsi="Times New Roman"/>
          <w:sz w:val="24"/>
          <w:szCs w:val="24"/>
        </w:rPr>
        <w:t>või selle alusel kehtestatud õigusaktis</w:t>
      </w:r>
      <w:r w:rsidRPr="2F2D95D3" w:rsidR="00F90B8E">
        <w:rPr>
          <w:rFonts w:ascii="Times New Roman" w:hAnsi="Times New Roman"/>
          <w:sz w:val="24"/>
          <w:szCs w:val="24"/>
        </w:rPr>
        <w:t xml:space="preserve"> sätestatud õigustest või kohustustest.“</w:t>
      </w:r>
      <w:r w:rsidRPr="2F2D95D3" w:rsidR="00834815">
        <w:rPr>
          <w:rFonts w:ascii="Times New Roman" w:hAnsi="Times New Roman"/>
          <w:sz w:val="24"/>
          <w:szCs w:val="24"/>
        </w:rPr>
        <w:t>;</w:t>
      </w:r>
    </w:p>
    <w:p w:rsidRPr="006C0C52" w:rsidR="002E65BE" w:rsidP="00525398" w:rsidRDefault="002E65BE" w14:paraId="3913E9B9" w14:textId="77777777">
      <w:pPr>
        <w:pStyle w:val="ListParagraph"/>
        <w:spacing w:after="0" w:line="240" w:lineRule="auto"/>
        <w:ind w:left="0"/>
        <w:jc w:val="both"/>
        <w:rPr>
          <w:rFonts w:ascii="Times New Roman" w:hAnsi="Times New Roman"/>
          <w:sz w:val="24"/>
          <w:szCs w:val="24"/>
        </w:rPr>
      </w:pPr>
    </w:p>
    <w:p w:rsidRPr="006C0C52" w:rsidR="002E65BE" w:rsidP="00525398" w:rsidRDefault="005D1812" w14:paraId="1612FFE6" w14:textId="028E971B">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9</w:t>
      </w:r>
      <w:r w:rsidRPr="006C0C52" w:rsidR="002E65BE">
        <w:rPr>
          <w:rFonts w:ascii="Times New Roman" w:hAnsi="Times New Roman"/>
          <w:b/>
          <w:bCs/>
          <w:sz w:val="24"/>
          <w:szCs w:val="24"/>
        </w:rPr>
        <w:t>)</w:t>
      </w:r>
      <w:r w:rsidRPr="006C0C52" w:rsidR="002E65BE">
        <w:rPr>
          <w:rFonts w:ascii="Times New Roman" w:hAnsi="Times New Roman"/>
          <w:sz w:val="24"/>
          <w:szCs w:val="24"/>
        </w:rPr>
        <w:t xml:space="preserve"> paragrahvi 14 lõige 3 tunnistatakse kehtetuks</w:t>
      </w:r>
      <w:r w:rsidRPr="006C0C52" w:rsidR="006E23CB">
        <w:rPr>
          <w:rFonts w:ascii="Times New Roman" w:hAnsi="Times New Roman"/>
          <w:sz w:val="24"/>
          <w:szCs w:val="24"/>
        </w:rPr>
        <w:t>;</w:t>
      </w:r>
    </w:p>
    <w:p w:rsidRPr="006C0C52" w:rsidR="00B04533" w:rsidP="00525398" w:rsidRDefault="00B04533" w14:paraId="279D10A0" w14:textId="77777777">
      <w:pPr>
        <w:pStyle w:val="ListParagraph"/>
        <w:spacing w:after="0" w:line="240" w:lineRule="auto"/>
        <w:ind w:left="0"/>
        <w:jc w:val="both"/>
        <w:rPr>
          <w:rFonts w:ascii="Times New Roman" w:hAnsi="Times New Roman"/>
          <w:sz w:val="24"/>
          <w:szCs w:val="24"/>
        </w:rPr>
      </w:pPr>
    </w:p>
    <w:p w:rsidRPr="006C0C52" w:rsidR="005C16C7" w:rsidP="00525398" w:rsidRDefault="003736F6" w14:paraId="4F938073" w14:textId="2490AB1B" w14:noSpellErr="1">
      <w:pPr>
        <w:spacing/>
        <w:contextualSpacing/>
        <w:jc w:val="both"/>
        <w:rPr>
          <w:lang w:val="et-EE"/>
        </w:rPr>
      </w:pPr>
      <w:r w:rsidRPr="2F2D95D3" w:rsidR="003736F6">
        <w:rPr>
          <w:b w:val="1"/>
          <w:bCs w:val="1"/>
          <w:lang w:val="et-EE"/>
        </w:rPr>
        <w:t>30</w:t>
      </w:r>
      <w:r w:rsidRPr="2F2D95D3" w:rsidR="005C16C7">
        <w:rPr>
          <w:b w:val="1"/>
          <w:bCs w:val="1"/>
          <w:lang w:val="et-EE"/>
        </w:rPr>
        <w:t>)</w:t>
      </w:r>
      <w:r w:rsidRPr="2F2D95D3" w:rsidR="005C16C7">
        <w:rPr>
          <w:lang w:val="et-EE"/>
        </w:rPr>
        <w:t xml:space="preserve"> paragrahvi 21 lõige 1</w:t>
      </w:r>
      <w:r w:rsidRPr="2F2D95D3" w:rsidR="00CB7F7F">
        <w:rPr>
          <w:lang w:val="et-EE"/>
        </w:rPr>
        <w:t xml:space="preserve"> muudetakse ja sõnastatakse järgmiselt:</w:t>
      </w:r>
      <w:r w:rsidRPr="2F2D95D3" w:rsidR="005C16C7">
        <w:rPr>
          <w:lang w:val="et-EE"/>
        </w:rPr>
        <w:t xml:space="preserve"> </w:t>
      </w:r>
    </w:p>
    <w:p w:rsidRPr="006C0C52" w:rsidR="00B45F89" w:rsidP="00525398" w:rsidRDefault="00B45F89" w14:paraId="3C7816A8" w14:textId="77777777">
      <w:pPr>
        <w:contextualSpacing/>
        <w:jc w:val="both"/>
        <w:rPr>
          <w:lang w:val="et-EE"/>
        </w:rPr>
      </w:pPr>
    </w:p>
    <w:p w:rsidRPr="006C0C52" w:rsidR="005C16C7" w:rsidP="00525398" w:rsidRDefault="00A36666" w14:paraId="68B389B3" w14:textId="5A813EDA">
      <w:pPr>
        <w:contextualSpacing/>
        <w:jc w:val="both"/>
        <w:rPr>
          <w:lang w:val="et-EE"/>
        </w:rPr>
      </w:pPr>
      <w:r w:rsidRPr="4302B595">
        <w:rPr>
          <w:lang w:val="et-EE"/>
        </w:rPr>
        <w:t>„</w:t>
      </w:r>
      <w:r w:rsidRPr="4302B595" w:rsidR="00B540A3">
        <w:rPr>
          <w:lang w:val="et-EE"/>
        </w:rPr>
        <w:t xml:space="preserve">(1) </w:t>
      </w:r>
      <w:r w:rsidRPr="000E48CD" w:rsidR="00B540A3">
        <w:rPr>
          <w:lang w:val="et-EE"/>
        </w:rPr>
        <w:t>Majandustegevustea</w:t>
      </w:r>
      <w:r w:rsidRPr="000E48CD" w:rsidR="00C440CE">
        <w:rPr>
          <w:lang w:val="et-EE"/>
        </w:rPr>
        <w:t>de</w:t>
      </w:r>
      <w:r w:rsidRPr="000E48CD" w:rsidR="00B540A3">
        <w:rPr>
          <w:lang w:val="et-EE"/>
        </w:rPr>
        <w:t xml:space="preserve"> esita</w:t>
      </w:r>
      <w:r w:rsidRPr="000E48CD" w:rsidR="00C440CE">
        <w:rPr>
          <w:lang w:val="et-EE"/>
        </w:rPr>
        <w:t>takse</w:t>
      </w:r>
      <w:r w:rsidRPr="000E48CD" w:rsidR="00B540A3">
        <w:rPr>
          <w:lang w:val="et-EE"/>
        </w:rPr>
        <w:t xml:space="preserve"> järgmiste</w:t>
      </w:r>
      <w:r w:rsidRPr="000E48CD" w:rsidR="00EE627B">
        <w:rPr>
          <w:lang w:val="et-EE"/>
        </w:rPr>
        <w:t xml:space="preserve"> </w:t>
      </w:r>
      <w:commentRangeStart w:id="35"/>
      <w:r w:rsidRPr="000E48CD" w:rsidR="00EE627B">
        <w:rPr>
          <w:lang w:val="et-EE"/>
        </w:rPr>
        <w:t>te</w:t>
      </w:r>
      <w:r w:rsidRPr="000E48CD" w:rsidR="001E1E02">
        <w:rPr>
          <w:lang w:val="et-EE"/>
        </w:rPr>
        <w:t>en</w:t>
      </w:r>
      <w:r w:rsidRPr="000E48CD" w:rsidR="00EE627B">
        <w:rPr>
          <w:lang w:val="et-EE"/>
        </w:rPr>
        <w:t>uste</w:t>
      </w:r>
      <w:commentRangeEnd w:id="35"/>
      <w:r w:rsidR="00251C98">
        <w:commentReference w:id="35"/>
      </w:r>
      <w:r w:rsidRPr="4302B595" w:rsidR="00EE627B">
        <w:rPr>
          <w:lang w:val="et-EE"/>
        </w:rPr>
        <w:t xml:space="preserve"> osutamise</w:t>
      </w:r>
      <w:r w:rsidRPr="4302B595" w:rsidR="00074056">
        <w:rPr>
          <w:lang w:val="et-EE"/>
        </w:rPr>
        <w:t xml:space="preserve"> </w:t>
      </w:r>
      <w:commentRangeStart w:id="36"/>
      <w:r w:rsidRPr="4302B595" w:rsidR="00B540A3">
        <w:rPr>
          <w:lang w:val="et-EE"/>
        </w:rPr>
        <w:t>korral:</w:t>
      </w:r>
      <w:commentRangeEnd w:id="36"/>
      <w:r>
        <w:commentReference w:id="36"/>
      </w:r>
    </w:p>
    <w:p w:rsidR="007A61B2" w:rsidP="00525398" w:rsidRDefault="00CB7F7F" w14:paraId="7BFE3040" w14:textId="1B3DC818" w14:noSpellErr="1">
      <w:pPr>
        <w:spacing/>
        <w:contextualSpacing/>
        <w:jc w:val="both"/>
        <w:rPr>
          <w:lang w:val="et-EE"/>
        </w:rPr>
      </w:pPr>
      <w:r w:rsidRPr="2F2D95D3" w:rsidR="00CB7F7F">
        <w:rPr>
          <w:lang w:val="et-EE"/>
        </w:rPr>
        <w:t xml:space="preserve">1) </w:t>
      </w:r>
      <w:r w:rsidRPr="2F2D95D3" w:rsidR="007A61B2">
        <w:rPr>
          <w:lang w:val="et-EE"/>
        </w:rPr>
        <w:t xml:space="preserve">kirisaadetise edastamine </w:t>
      </w:r>
      <w:commentRangeStart w:id="1028181185"/>
      <w:r w:rsidRPr="2F2D95D3" w:rsidR="007A61B2">
        <w:rPr>
          <w:lang w:val="et-EE"/>
        </w:rPr>
        <w:t>liht- ja tähtsaadetisena</w:t>
      </w:r>
      <w:commentRangeEnd w:id="1028181185"/>
      <w:r>
        <w:rPr>
          <w:rStyle w:val="CommentReference"/>
        </w:rPr>
        <w:commentReference w:id="1028181185"/>
      </w:r>
      <w:r w:rsidRPr="2F2D95D3" w:rsidR="007A61B2">
        <w:rPr>
          <w:lang w:val="et-EE"/>
        </w:rPr>
        <w:t>;</w:t>
      </w:r>
    </w:p>
    <w:p w:rsidRPr="006C0C52" w:rsidR="00CB7F7F" w:rsidP="00525398" w:rsidRDefault="007A61B2" w14:paraId="4A790DFB" w14:textId="69C06969">
      <w:pPr>
        <w:contextualSpacing/>
        <w:jc w:val="both"/>
        <w:rPr>
          <w:lang w:val="et-EE"/>
        </w:rPr>
      </w:pPr>
      <w:r>
        <w:rPr>
          <w:lang w:val="et-EE"/>
        </w:rPr>
        <w:t xml:space="preserve">2) </w:t>
      </w:r>
      <w:r w:rsidRPr="006C0C52" w:rsidR="00CB7F7F">
        <w:rPr>
          <w:lang w:val="et-EE"/>
        </w:rPr>
        <w:t>kullerpost;</w:t>
      </w:r>
    </w:p>
    <w:p w:rsidR="007A61B2" w:rsidP="00525398" w:rsidRDefault="007A61B2" w14:paraId="79986367" w14:textId="1A18ABB2">
      <w:pPr>
        <w:contextualSpacing/>
        <w:jc w:val="both"/>
        <w:rPr>
          <w:lang w:val="et-EE"/>
        </w:rPr>
      </w:pPr>
      <w:r>
        <w:rPr>
          <w:lang w:val="et-EE"/>
        </w:rPr>
        <w:t>3</w:t>
      </w:r>
      <w:r w:rsidRPr="006C0C52" w:rsidR="00CB7F7F">
        <w:rPr>
          <w:lang w:val="et-EE"/>
        </w:rPr>
        <w:t xml:space="preserve">) </w:t>
      </w:r>
      <w:r w:rsidRPr="006C0C52">
        <w:rPr>
          <w:lang w:val="et-EE"/>
        </w:rPr>
        <w:t>käesoleva seaduse §-s 21</w:t>
      </w:r>
      <w:r w:rsidRPr="006C0C52">
        <w:rPr>
          <w:vertAlign w:val="superscript"/>
          <w:lang w:val="et-EE"/>
        </w:rPr>
        <w:t>1</w:t>
      </w:r>
      <w:r w:rsidRPr="006C0C52">
        <w:rPr>
          <w:lang w:val="et-EE"/>
        </w:rPr>
        <w:t xml:space="preserve"> sätestatud eksterritoriaalse postivahetuskeskusena tegutsemine</w:t>
      </w:r>
      <w:r>
        <w:rPr>
          <w:lang w:val="et-EE"/>
        </w:rPr>
        <w:t>;</w:t>
      </w:r>
    </w:p>
    <w:p w:rsidRPr="005501BC" w:rsidR="007A61B2" w:rsidP="00525398" w:rsidRDefault="007A61B2" w14:paraId="1A4BFC89" w14:textId="7D31BA2B">
      <w:pPr>
        <w:contextualSpacing/>
        <w:jc w:val="both"/>
        <w:rPr>
          <w:lang w:val="et-EE"/>
        </w:rPr>
      </w:pPr>
      <w:r>
        <w:rPr>
          <w:lang w:val="et-EE"/>
        </w:rPr>
        <w:t xml:space="preserve">4) </w:t>
      </w:r>
      <w:r w:rsidRPr="005501BC">
        <w:rPr>
          <w:lang w:val="et-EE"/>
        </w:rPr>
        <w:t>muu postiteenus;</w:t>
      </w:r>
    </w:p>
    <w:p w:rsidR="007A61B2" w:rsidP="00525398" w:rsidRDefault="007A61B2" w14:paraId="3C10F1EF" w14:textId="759047DF">
      <w:pPr>
        <w:contextualSpacing/>
        <w:jc w:val="both"/>
        <w:rPr>
          <w:lang w:val="et-EE"/>
        </w:rPr>
      </w:pPr>
      <w:r w:rsidRPr="005501BC">
        <w:rPr>
          <w:lang w:val="et-EE"/>
        </w:rPr>
        <w:t>5) otsepost;</w:t>
      </w:r>
    </w:p>
    <w:p w:rsidR="007A61B2" w:rsidP="00525398" w:rsidRDefault="007A61B2" w14:paraId="67D1E21B" w14:textId="45B7E33A">
      <w:pPr>
        <w:contextualSpacing/>
        <w:jc w:val="both"/>
        <w:rPr>
          <w:lang w:val="et-EE"/>
        </w:rPr>
      </w:pPr>
      <w:r>
        <w:rPr>
          <w:lang w:val="et-EE"/>
        </w:rPr>
        <w:t xml:space="preserve">6) </w:t>
      </w:r>
      <w:r w:rsidRPr="006C0C52">
        <w:rPr>
          <w:lang w:val="et-EE"/>
        </w:rPr>
        <w:t>perioodilise väljaande edastamine</w:t>
      </w:r>
      <w:r>
        <w:rPr>
          <w:lang w:val="et-EE"/>
        </w:rPr>
        <w:t>;</w:t>
      </w:r>
    </w:p>
    <w:p w:rsidRPr="005501BC" w:rsidR="005E5FE0" w:rsidP="00525398" w:rsidRDefault="007A61B2" w14:paraId="6CE574AB" w14:textId="141FE49D" w14:noSpellErr="1">
      <w:pPr>
        <w:spacing/>
        <w:contextualSpacing/>
        <w:jc w:val="both"/>
        <w:rPr>
          <w:lang w:val="et-EE"/>
        </w:rPr>
      </w:pPr>
      <w:r w:rsidRPr="2F2D95D3" w:rsidR="007A61B2">
        <w:rPr>
          <w:lang w:val="et-EE"/>
        </w:rPr>
        <w:t>7</w:t>
      </w:r>
      <w:r w:rsidRPr="2F2D95D3" w:rsidR="00CB7F7F">
        <w:rPr>
          <w:lang w:val="et-EE"/>
        </w:rPr>
        <w:t>)</w:t>
      </w:r>
      <w:r w:rsidRPr="2F2D95D3" w:rsidR="007A61B2">
        <w:rPr>
          <w:lang w:val="et-EE"/>
        </w:rPr>
        <w:t xml:space="preserve"> </w:t>
      </w:r>
      <w:r w:rsidRPr="2F2D95D3" w:rsidR="007A61B2">
        <w:rPr>
          <w:lang w:val="et-EE"/>
        </w:rPr>
        <w:t xml:space="preserve">postipaki edastamine </w:t>
      </w:r>
      <w:commentRangeStart w:id="181206870"/>
      <w:r w:rsidRPr="2F2D95D3" w:rsidR="007A61B2">
        <w:rPr>
          <w:lang w:val="et-EE"/>
        </w:rPr>
        <w:t>liht- ja tähtsaadetisena</w:t>
      </w:r>
      <w:commentRangeEnd w:id="181206870"/>
      <w:r>
        <w:rPr>
          <w:rStyle w:val="CommentReference"/>
        </w:rPr>
        <w:commentReference w:id="181206870"/>
      </w:r>
      <w:r w:rsidRPr="2F2D95D3" w:rsidR="007A61B2">
        <w:rPr>
          <w:lang w:val="et-EE"/>
        </w:rPr>
        <w:t>.“</w:t>
      </w:r>
      <w:r w:rsidRPr="2F2D95D3" w:rsidR="005501BC">
        <w:rPr>
          <w:lang w:val="et-EE"/>
        </w:rPr>
        <w:t>;</w:t>
      </w:r>
    </w:p>
    <w:p w:rsidRPr="006C0C52" w:rsidR="00B87E6A" w:rsidP="00525398" w:rsidRDefault="00B87E6A" w14:paraId="0846DA53" w14:textId="77777777">
      <w:pPr>
        <w:pStyle w:val="ListParagraph"/>
        <w:spacing w:after="0" w:line="240" w:lineRule="auto"/>
        <w:ind w:left="0"/>
        <w:jc w:val="both"/>
        <w:rPr>
          <w:rFonts w:ascii="Times New Roman" w:hAnsi="Times New Roman"/>
          <w:sz w:val="24"/>
          <w:szCs w:val="24"/>
        </w:rPr>
      </w:pPr>
    </w:p>
    <w:p w:rsidRPr="006C0C52" w:rsidR="00B87E6A" w:rsidP="00525398" w:rsidRDefault="00743616" w14:paraId="6C1E066B" w14:textId="05CF7A06">
      <w:pPr>
        <w:pStyle w:val="ListParagraph"/>
        <w:spacing w:after="0" w:line="240" w:lineRule="auto"/>
        <w:ind w:left="0"/>
        <w:jc w:val="both"/>
        <w:rPr>
          <w:rFonts w:ascii="Times New Roman" w:hAnsi="Times New Roman"/>
          <w:sz w:val="24"/>
          <w:szCs w:val="24"/>
        </w:rPr>
      </w:pPr>
      <w:r>
        <w:rPr>
          <w:rFonts w:ascii="Times New Roman" w:hAnsi="Times New Roman"/>
          <w:b/>
          <w:bCs/>
          <w:sz w:val="24"/>
          <w:szCs w:val="24"/>
        </w:rPr>
        <w:t>3</w:t>
      </w:r>
      <w:r w:rsidR="003736F6">
        <w:rPr>
          <w:rFonts w:ascii="Times New Roman" w:hAnsi="Times New Roman"/>
          <w:b/>
          <w:bCs/>
          <w:sz w:val="24"/>
          <w:szCs w:val="24"/>
        </w:rPr>
        <w:t>1</w:t>
      </w:r>
      <w:r w:rsidRPr="006C0C52" w:rsidR="00B87E6A">
        <w:rPr>
          <w:rFonts w:ascii="Times New Roman" w:hAnsi="Times New Roman"/>
          <w:sz w:val="24"/>
          <w:szCs w:val="24"/>
        </w:rPr>
        <w:t>) paragrahvi 21 täiendatakse lõikega 2</w:t>
      </w:r>
      <w:r w:rsidRPr="006C0C52" w:rsidR="00B87E6A">
        <w:rPr>
          <w:rFonts w:ascii="Times New Roman" w:hAnsi="Times New Roman"/>
          <w:sz w:val="24"/>
          <w:szCs w:val="24"/>
          <w:vertAlign w:val="superscript"/>
        </w:rPr>
        <w:t>1</w:t>
      </w:r>
      <w:r w:rsidRPr="006C0C52" w:rsidR="00B87E6A">
        <w:rPr>
          <w:rFonts w:ascii="Times New Roman" w:hAnsi="Times New Roman"/>
          <w:sz w:val="24"/>
          <w:szCs w:val="24"/>
        </w:rPr>
        <w:t xml:space="preserve"> järgmises sõnastuses:</w:t>
      </w:r>
    </w:p>
    <w:p w:rsidRPr="006C0C52" w:rsidR="00B87E6A" w:rsidP="00525398" w:rsidRDefault="00B87E6A" w14:paraId="7A302869" w14:textId="77777777">
      <w:pPr>
        <w:pStyle w:val="ListParagraph"/>
        <w:spacing w:after="0" w:line="240" w:lineRule="auto"/>
        <w:ind w:left="0"/>
        <w:jc w:val="both"/>
        <w:rPr>
          <w:rFonts w:ascii="Times New Roman" w:hAnsi="Times New Roman"/>
          <w:sz w:val="24"/>
          <w:szCs w:val="24"/>
        </w:rPr>
      </w:pPr>
    </w:p>
    <w:p w:rsidRPr="006C0C52" w:rsidR="00EE7AA6" w:rsidP="00525398" w:rsidRDefault="00834815" w14:paraId="7DC0C065" w14:textId="44026B02">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B87E6A">
        <w:rPr>
          <w:rFonts w:ascii="Times New Roman" w:hAnsi="Times New Roman"/>
          <w:sz w:val="24"/>
          <w:szCs w:val="24"/>
        </w:rPr>
        <w:t>(2</w:t>
      </w:r>
      <w:r w:rsidRPr="006C0C52" w:rsidR="00B87E6A">
        <w:rPr>
          <w:rFonts w:ascii="Times New Roman" w:hAnsi="Times New Roman"/>
          <w:sz w:val="24"/>
          <w:szCs w:val="24"/>
          <w:vertAlign w:val="superscript"/>
        </w:rPr>
        <w:t>1</w:t>
      </w:r>
      <w:r w:rsidRPr="006C0C52" w:rsidR="00B87E6A">
        <w:rPr>
          <w:rFonts w:ascii="Times New Roman" w:hAnsi="Times New Roman"/>
          <w:sz w:val="24"/>
          <w:szCs w:val="24"/>
        </w:rPr>
        <w:t xml:space="preserve">) </w:t>
      </w:r>
      <w:bookmarkStart w:name="_Hlk167620685" w:id="37"/>
      <w:r w:rsidRPr="006C0C52" w:rsidR="00B87E6A">
        <w:rPr>
          <w:rFonts w:ascii="Times New Roman" w:hAnsi="Times New Roman"/>
          <w:sz w:val="24"/>
          <w:szCs w:val="24"/>
        </w:rPr>
        <w:t>Eksterritoriaalse postivahetuskeskuse</w:t>
      </w:r>
      <w:bookmarkEnd w:id="37"/>
      <w:r w:rsidRPr="006C0C52" w:rsidR="00B87E6A">
        <w:rPr>
          <w:rFonts w:ascii="Times New Roman" w:hAnsi="Times New Roman"/>
          <w:sz w:val="24"/>
          <w:szCs w:val="24"/>
        </w:rPr>
        <w:t xml:space="preserve">na tegutsemise majandustegevusteates </w:t>
      </w:r>
      <w:r w:rsidRPr="006C0C52" w:rsidR="00C440CE">
        <w:rPr>
          <w:rFonts w:ascii="Times New Roman" w:hAnsi="Times New Roman"/>
          <w:sz w:val="24"/>
          <w:szCs w:val="24"/>
        </w:rPr>
        <w:t>esitatakse lisaks majandustegevuse seadustiku üldosa seaduses sätestatule järgmised andmed:</w:t>
      </w:r>
    </w:p>
    <w:p w:rsidRPr="006C0C52" w:rsidR="00B87E6A" w:rsidP="00525398" w:rsidRDefault="00CA49BC" w14:paraId="7E082093" w14:textId="572337AB">
      <w:pPr>
        <w:contextualSpacing/>
        <w:jc w:val="both"/>
        <w:rPr>
          <w:lang w:val="et-EE"/>
        </w:rPr>
      </w:pPr>
      <w:r w:rsidRPr="006C0C52">
        <w:rPr>
          <w:lang w:val="et-EE"/>
        </w:rPr>
        <w:t>1</w:t>
      </w:r>
      <w:r w:rsidRPr="006C0C52" w:rsidR="00B87E6A">
        <w:rPr>
          <w:lang w:val="et-EE"/>
        </w:rPr>
        <w:t xml:space="preserve">) </w:t>
      </w:r>
      <w:bookmarkStart w:name="_Hlk200621169" w:id="38"/>
      <w:r w:rsidRPr="006C0C52" w:rsidR="00B87E6A">
        <w:rPr>
          <w:lang w:val="et-EE"/>
        </w:rPr>
        <w:t>eksterritoriaalse postivahetuskeskuse prognoositavad</w:t>
      </w:r>
      <w:r w:rsidR="00450601">
        <w:rPr>
          <w:lang w:val="et-EE"/>
        </w:rPr>
        <w:t xml:space="preserve"> </w:t>
      </w:r>
      <w:commentRangeStart w:id="39"/>
      <w:r w:rsidR="00450601">
        <w:rPr>
          <w:lang w:val="et-EE"/>
        </w:rPr>
        <w:t>postiteenuse</w:t>
      </w:r>
      <w:r w:rsidRPr="006C0C52" w:rsidR="00B87E6A">
        <w:rPr>
          <w:lang w:val="et-EE"/>
        </w:rPr>
        <w:t xml:space="preserve"> kaubamahud</w:t>
      </w:r>
      <w:commentRangeEnd w:id="39"/>
      <w:r w:rsidR="00E072AD">
        <w:rPr>
          <w:rStyle w:val="CommentReference"/>
          <w:rFonts w:ascii="Calibri" w:hAnsi="Calibri"/>
          <w:szCs w:val="20"/>
          <w:lang w:val="et-EE"/>
        </w:rPr>
        <w:commentReference w:id="39"/>
      </w:r>
      <w:r w:rsidRPr="006C0C52" w:rsidR="00B87E6A">
        <w:rPr>
          <w:lang w:val="et-EE"/>
        </w:rPr>
        <w:t xml:space="preserve"> ning lähte- ja sihtriigid;</w:t>
      </w:r>
    </w:p>
    <w:p w:rsidRPr="006C0C52" w:rsidR="00B87E6A" w:rsidP="00525398" w:rsidRDefault="00CA49BC" w14:paraId="18D6A5F5" w14:textId="2E31CE2E">
      <w:pPr>
        <w:contextualSpacing/>
        <w:jc w:val="both"/>
        <w:rPr>
          <w:lang w:val="et-EE"/>
        </w:rPr>
      </w:pPr>
      <w:r w:rsidRPr="006C0C52">
        <w:rPr>
          <w:lang w:val="et-EE"/>
        </w:rPr>
        <w:t>2</w:t>
      </w:r>
      <w:r w:rsidRPr="006C0C52" w:rsidR="00B87E6A">
        <w:rPr>
          <w:lang w:val="et-EE"/>
        </w:rPr>
        <w:t>) eksterritoriaalse postivahetuskeskuse tegutsemiskohad</w:t>
      </w:r>
      <w:r w:rsidR="006E4BC5">
        <w:rPr>
          <w:lang w:val="et-EE"/>
        </w:rPr>
        <w:t xml:space="preserve"> Eestis</w:t>
      </w:r>
      <w:r w:rsidRPr="006C0C52" w:rsidR="00B87E6A">
        <w:rPr>
          <w:lang w:val="et-EE"/>
        </w:rPr>
        <w:t>;</w:t>
      </w:r>
    </w:p>
    <w:p w:rsidRPr="006C0C52" w:rsidR="00B87E6A" w:rsidP="00525398" w:rsidRDefault="00CA49BC" w14:paraId="7DA979E6" w14:textId="26F94F5C">
      <w:pPr>
        <w:contextualSpacing/>
        <w:jc w:val="both"/>
        <w:rPr>
          <w:lang w:val="et-EE"/>
        </w:rPr>
      </w:pPr>
      <w:r w:rsidRPr="006C0C52">
        <w:rPr>
          <w:lang w:val="et-EE"/>
        </w:rPr>
        <w:t>3</w:t>
      </w:r>
      <w:r w:rsidRPr="006C0C52" w:rsidR="00B87E6A">
        <w:rPr>
          <w:lang w:val="et-EE"/>
        </w:rPr>
        <w:t>) eksterritoriaalse postivahetuskeskuse saadetiste vedajad;</w:t>
      </w:r>
    </w:p>
    <w:p w:rsidRPr="006C0C52" w:rsidR="00B87E6A" w:rsidP="00525398" w:rsidRDefault="00CA49BC" w14:paraId="69B65AD9" w14:textId="6D76A183">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4</w:t>
      </w:r>
      <w:r w:rsidRPr="006C0C52" w:rsidR="00B87E6A">
        <w:rPr>
          <w:rFonts w:ascii="Times New Roman" w:hAnsi="Times New Roman"/>
          <w:sz w:val="24"/>
          <w:szCs w:val="24"/>
        </w:rPr>
        <w:t>) eksterritoriaalse postivahetuskeskuse saadetiste tollivormistuse eest vastutava</w:t>
      </w:r>
      <w:r w:rsidRPr="006C0C52" w:rsidR="00D477C4">
        <w:rPr>
          <w:rFonts w:ascii="Times New Roman" w:hAnsi="Times New Roman"/>
          <w:sz w:val="24"/>
          <w:szCs w:val="24"/>
        </w:rPr>
        <w:t>te</w:t>
      </w:r>
      <w:r w:rsidRPr="006C0C52" w:rsidR="00B87E6A">
        <w:rPr>
          <w:rFonts w:ascii="Times New Roman" w:hAnsi="Times New Roman"/>
          <w:sz w:val="24"/>
          <w:szCs w:val="24"/>
        </w:rPr>
        <w:t xml:space="preserve"> isiku</w:t>
      </w:r>
      <w:r w:rsidRPr="006C0C52" w:rsidR="00D477C4">
        <w:rPr>
          <w:rFonts w:ascii="Times New Roman" w:hAnsi="Times New Roman"/>
          <w:sz w:val="24"/>
          <w:szCs w:val="24"/>
        </w:rPr>
        <w:t xml:space="preserve">te </w:t>
      </w:r>
      <w:commentRangeStart w:id="40"/>
      <w:r w:rsidRPr="006C0C52" w:rsidR="00D477C4">
        <w:rPr>
          <w:rFonts w:ascii="Times New Roman" w:hAnsi="Times New Roman"/>
          <w:sz w:val="24"/>
          <w:szCs w:val="24"/>
        </w:rPr>
        <w:t>andmed</w:t>
      </w:r>
      <w:bookmarkEnd w:id="38"/>
      <w:commentRangeEnd w:id="40"/>
      <w:r w:rsidR="00881BE9">
        <w:rPr>
          <w:rStyle w:val="CommentReference"/>
          <w:szCs w:val="20"/>
        </w:rPr>
        <w:commentReference w:id="40"/>
      </w:r>
      <w:r w:rsidRPr="006C0C52" w:rsidR="00B87E6A">
        <w:rPr>
          <w:rFonts w:ascii="Times New Roman" w:hAnsi="Times New Roman"/>
          <w:sz w:val="24"/>
          <w:szCs w:val="24"/>
        </w:rPr>
        <w:t>.</w:t>
      </w:r>
      <w:r w:rsidRPr="006C0C52" w:rsidR="00834815">
        <w:rPr>
          <w:rFonts w:ascii="Times New Roman" w:hAnsi="Times New Roman"/>
          <w:sz w:val="24"/>
          <w:szCs w:val="24"/>
        </w:rPr>
        <w:t>“;</w:t>
      </w:r>
    </w:p>
    <w:p w:rsidRPr="006C0C52" w:rsidR="00CB7F7F" w:rsidP="00525398" w:rsidRDefault="00CB7F7F" w14:paraId="7016B21E" w14:textId="77777777">
      <w:pPr>
        <w:pStyle w:val="ListParagraph"/>
        <w:spacing w:after="0" w:line="240" w:lineRule="auto"/>
        <w:ind w:left="0"/>
        <w:jc w:val="both"/>
        <w:rPr>
          <w:rFonts w:ascii="Times New Roman" w:hAnsi="Times New Roman"/>
          <w:sz w:val="24"/>
          <w:szCs w:val="24"/>
        </w:rPr>
      </w:pPr>
    </w:p>
    <w:p w:rsidRPr="006C0C52" w:rsidR="00B04533" w:rsidP="00525398" w:rsidRDefault="0007564C" w14:paraId="5B66C772" w14:textId="40478C17">
      <w:pPr>
        <w:pStyle w:val="ListParagraph"/>
        <w:spacing w:after="0" w:line="240" w:lineRule="auto"/>
        <w:ind w:left="0"/>
        <w:jc w:val="both"/>
        <w:rPr>
          <w:rFonts w:ascii="Times New Roman" w:hAnsi="Times New Roman"/>
          <w:sz w:val="24"/>
          <w:szCs w:val="24"/>
        </w:rPr>
      </w:pPr>
      <w:commentRangeStart w:id="41"/>
      <w:r w:rsidRPr="006C0C52">
        <w:rPr>
          <w:rFonts w:ascii="Times New Roman" w:hAnsi="Times New Roman"/>
          <w:b/>
          <w:bCs/>
          <w:sz w:val="24"/>
          <w:szCs w:val="24"/>
        </w:rPr>
        <w:t>3</w:t>
      </w:r>
      <w:r w:rsidR="003736F6">
        <w:rPr>
          <w:rFonts w:ascii="Times New Roman" w:hAnsi="Times New Roman"/>
          <w:b/>
          <w:bCs/>
          <w:sz w:val="24"/>
          <w:szCs w:val="24"/>
        </w:rPr>
        <w:t>2</w:t>
      </w:r>
      <w:r w:rsidRPr="006C0C52" w:rsidR="00B04533">
        <w:rPr>
          <w:rFonts w:ascii="Times New Roman" w:hAnsi="Times New Roman"/>
          <w:b/>
          <w:bCs/>
          <w:sz w:val="24"/>
          <w:szCs w:val="24"/>
        </w:rPr>
        <w:t>)</w:t>
      </w:r>
      <w:commentRangeEnd w:id="41"/>
      <w:r>
        <w:commentReference w:id="41"/>
      </w:r>
      <w:r w:rsidRPr="0B1D844A" w:rsidR="3371432F">
        <w:rPr>
          <w:rFonts w:ascii="Times New Roman" w:hAnsi="Times New Roman"/>
          <w:sz w:val="24"/>
          <w:szCs w:val="24"/>
        </w:rPr>
        <w:t xml:space="preserve"> seadus</w:t>
      </w:r>
      <w:ins w:author="Maarja-Liis Lall - JUSTDIGI" w:date="2025-10-20T12:11:00Z" w:id="42">
        <w:r w:rsidRPr="0B1D844A" w:rsidR="74D518C0">
          <w:rPr>
            <w:rFonts w:ascii="Times New Roman" w:hAnsi="Times New Roman"/>
            <w:sz w:val="24"/>
            <w:szCs w:val="24"/>
          </w:rPr>
          <w:t>e</w:t>
        </w:r>
      </w:ins>
      <w:del w:author="Maarja-Liis Lall - JUSTDIGI" w:date="2025-10-20T12:11:00Z" w:id="43">
        <w:r w:rsidRPr="0B1D844A" w:rsidDel="616A00F1">
          <w:rPr>
            <w:rFonts w:ascii="Times New Roman" w:hAnsi="Times New Roman"/>
            <w:sz w:val="24"/>
            <w:szCs w:val="24"/>
          </w:rPr>
          <w:delText>t</w:delText>
        </w:r>
      </w:del>
      <w:ins w:author="Maarja-Liis Lall - JUSTDIGI" w:date="2025-10-20T12:12:00Z" w:id="44">
        <w:r w:rsidRPr="0B1D844A" w:rsidR="7192EAB5">
          <w:rPr>
            <w:rFonts w:ascii="Times New Roman" w:hAnsi="Times New Roman"/>
            <w:sz w:val="24"/>
            <w:szCs w:val="24"/>
          </w:rPr>
          <w:t xml:space="preserve"> 2. peatükki</w:t>
        </w:r>
      </w:ins>
      <w:r w:rsidRPr="006C0C52" w:rsidR="000A7B7B">
        <w:rPr>
          <w:rFonts w:ascii="Times New Roman" w:hAnsi="Times New Roman"/>
          <w:sz w:val="24"/>
          <w:szCs w:val="24"/>
        </w:rPr>
        <w:t xml:space="preserve"> </w:t>
      </w:r>
      <w:r w:rsidRPr="006C0C52" w:rsidR="00B04533">
        <w:rPr>
          <w:rFonts w:ascii="Times New Roman" w:hAnsi="Times New Roman"/>
          <w:sz w:val="24"/>
          <w:szCs w:val="24"/>
        </w:rPr>
        <w:t>täiendatakse §-ga 21</w:t>
      </w:r>
      <w:r w:rsidRPr="006C0C52" w:rsidR="00B04533">
        <w:rPr>
          <w:rFonts w:ascii="Times New Roman" w:hAnsi="Times New Roman"/>
          <w:sz w:val="24"/>
          <w:szCs w:val="24"/>
          <w:vertAlign w:val="superscript"/>
        </w:rPr>
        <w:t>1</w:t>
      </w:r>
      <w:r w:rsidRPr="006C0C52" w:rsidR="00B04533">
        <w:rPr>
          <w:rFonts w:ascii="Times New Roman" w:hAnsi="Times New Roman"/>
          <w:sz w:val="24"/>
          <w:szCs w:val="24"/>
        </w:rPr>
        <w:t xml:space="preserve"> järgmises sõnastuses:</w:t>
      </w:r>
    </w:p>
    <w:p w:rsidRPr="006C0C52" w:rsidR="00B04533" w:rsidP="00525398" w:rsidRDefault="00B04533" w14:paraId="10FE4306" w14:textId="77777777">
      <w:pPr>
        <w:pStyle w:val="ListParagraph"/>
        <w:spacing w:after="0" w:line="240" w:lineRule="auto"/>
        <w:ind w:left="0"/>
        <w:jc w:val="both"/>
        <w:rPr>
          <w:rFonts w:ascii="Times New Roman" w:hAnsi="Times New Roman"/>
          <w:sz w:val="24"/>
          <w:szCs w:val="24"/>
        </w:rPr>
      </w:pPr>
    </w:p>
    <w:p w:rsidRPr="006C0C52" w:rsidR="0059350A" w:rsidP="00525398" w:rsidRDefault="00B04533" w14:paraId="055DF228" w14:textId="77777777">
      <w:pPr>
        <w:pStyle w:val="ListParagraph"/>
        <w:spacing w:after="0" w:line="240" w:lineRule="auto"/>
        <w:ind w:left="0"/>
        <w:jc w:val="both"/>
        <w:rPr>
          <w:rFonts w:ascii="Times New Roman" w:hAnsi="Times New Roman"/>
          <w:b/>
          <w:bCs/>
          <w:sz w:val="24"/>
          <w:szCs w:val="24"/>
        </w:rPr>
      </w:pPr>
      <w:bookmarkStart w:name="_Hlk203125242" w:id="45"/>
      <w:r w:rsidRPr="006C0C52">
        <w:rPr>
          <w:rFonts w:ascii="Times New Roman" w:hAnsi="Times New Roman"/>
          <w:sz w:val="24"/>
          <w:szCs w:val="24"/>
        </w:rPr>
        <w:t>„</w:t>
      </w:r>
      <w:r w:rsidRPr="006C0C52" w:rsidR="0059350A">
        <w:rPr>
          <w:rFonts w:ascii="Times New Roman" w:hAnsi="Times New Roman"/>
          <w:b/>
          <w:bCs/>
          <w:sz w:val="24"/>
          <w:szCs w:val="24"/>
        </w:rPr>
        <w:t>§ 21</w:t>
      </w:r>
      <w:r w:rsidRPr="006C0C52" w:rsidR="0059350A">
        <w:rPr>
          <w:rFonts w:ascii="Times New Roman" w:hAnsi="Times New Roman"/>
          <w:b/>
          <w:bCs/>
          <w:sz w:val="24"/>
          <w:szCs w:val="24"/>
          <w:vertAlign w:val="superscript"/>
        </w:rPr>
        <w:t>1</w:t>
      </w:r>
      <w:r w:rsidRPr="006C0C52" w:rsidR="0059350A">
        <w:rPr>
          <w:rFonts w:ascii="Times New Roman" w:hAnsi="Times New Roman"/>
          <w:b/>
          <w:bCs/>
          <w:sz w:val="24"/>
          <w:szCs w:val="24"/>
        </w:rPr>
        <w:t>. Eksterritoriaalne postivahetuskeskus ja selle asutamisele esitatavad nõuded</w:t>
      </w:r>
    </w:p>
    <w:p w:rsidRPr="006C0C52" w:rsidR="0059350A" w:rsidP="00525398" w:rsidRDefault="0059350A" w14:paraId="001FAC1F" w14:textId="77777777">
      <w:pPr>
        <w:pStyle w:val="ListParagraph"/>
        <w:spacing w:after="0" w:line="240" w:lineRule="auto"/>
        <w:ind w:left="0"/>
        <w:jc w:val="both"/>
        <w:rPr>
          <w:rFonts w:ascii="Times New Roman" w:hAnsi="Times New Roman"/>
          <w:sz w:val="24"/>
          <w:szCs w:val="24"/>
        </w:rPr>
      </w:pPr>
    </w:p>
    <w:p w:rsidRPr="006C0C52" w:rsidR="00D00E15" w:rsidP="00525398" w:rsidRDefault="00B04533" w14:paraId="5A1ACE98" w14:textId="1CD3646F">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(1) </w:t>
      </w:r>
      <w:r w:rsidRPr="006C0C52" w:rsidR="00D00E15">
        <w:rPr>
          <w:rFonts w:ascii="Times New Roman" w:hAnsi="Times New Roman"/>
          <w:sz w:val="24"/>
          <w:szCs w:val="24"/>
        </w:rPr>
        <w:t xml:space="preserve">Eksterritoriaalne postivahetuskeskus on </w:t>
      </w:r>
      <w:r w:rsidR="00450601">
        <w:rPr>
          <w:rFonts w:ascii="Times New Roman" w:hAnsi="Times New Roman"/>
          <w:sz w:val="24"/>
          <w:szCs w:val="24"/>
        </w:rPr>
        <w:t>ülemaailmse postikonventsiooni</w:t>
      </w:r>
      <w:r w:rsidRPr="006C0C52" w:rsidR="00966745">
        <w:rPr>
          <w:rFonts w:ascii="Times New Roman" w:hAnsi="Times New Roman"/>
          <w:sz w:val="24"/>
          <w:szCs w:val="24"/>
        </w:rPr>
        <w:t xml:space="preserve"> kohasel</w:t>
      </w:r>
      <w:r w:rsidRPr="006C0C52" w:rsidR="00EE7AA6">
        <w:rPr>
          <w:rFonts w:ascii="Times New Roman" w:hAnsi="Times New Roman"/>
          <w:sz w:val="24"/>
          <w:szCs w:val="24"/>
        </w:rPr>
        <w:t>t</w:t>
      </w:r>
      <w:r w:rsidRPr="006C0C52" w:rsidR="00D00E15">
        <w:rPr>
          <w:rFonts w:ascii="Times New Roman" w:hAnsi="Times New Roman"/>
          <w:sz w:val="24"/>
          <w:szCs w:val="24"/>
        </w:rPr>
        <w:t xml:space="preserve"> teise riigi universaalse postiteenuse osutaja poolt </w:t>
      </w:r>
      <w:r w:rsidRPr="006C0C52" w:rsidR="005C1C44">
        <w:rPr>
          <w:rFonts w:ascii="Times New Roman" w:hAnsi="Times New Roman"/>
          <w:sz w:val="24"/>
          <w:szCs w:val="24"/>
        </w:rPr>
        <w:t xml:space="preserve">väljaspool asukohariiki </w:t>
      </w:r>
      <w:r w:rsidRPr="006C0C52" w:rsidR="00D00E15">
        <w:rPr>
          <w:rFonts w:ascii="Times New Roman" w:hAnsi="Times New Roman"/>
          <w:sz w:val="24"/>
          <w:szCs w:val="24"/>
        </w:rPr>
        <w:t>ärilisel eesmär</w:t>
      </w:r>
      <w:r w:rsidRPr="006C0C52" w:rsidR="00966745">
        <w:rPr>
          <w:rFonts w:ascii="Times New Roman" w:hAnsi="Times New Roman"/>
          <w:sz w:val="24"/>
          <w:szCs w:val="24"/>
        </w:rPr>
        <w:t>gil</w:t>
      </w:r>
      <w:r w:rsidRPr="006C0C52" w:rsidR="00D00E15">
        <w:rPr>
          <w:rFonts w:ascii="Times New Roman" w:hAnsi="Times New Roman"/>
          <w:sz w:val="24"/>
          <w:szCs w:val="24"/>
        </w:rPr>
        <w:t xml:space="preserve"> asutatud ja juhitud</w:t>
      </w:r>
      <w:r w:rsidR="006E4BC5">
        <w:rPr>
          <w:rFonts w:ascii="Times New Roman" w:hAnsi="Times New Roman"/>
          <w:sz w:val="24"/>
          <w:szCs w:val="24"/>
        </w:rPr>
        <w:t xml:space="preserve"> </w:t>
      </w:r>
      <w:bookmarkStart w:name="_Hlk203125076" w:id="46"/>
      <w:r w:rsidRPr="00616500" w:rsidR="006E4BC5">
        <w:rPr>
          <w:rFonts w:ascii="Times New Roman" w:hAnsi="Times New Roman"/>
          <w:sz w:val="24"/>
          <w:szCs w:val="24"/>
        </w:rPr>
        <w:t>või määratud ettevõtja vastutusel olev asutus või rajatis</w:t>
      </w:r>
      <w:bookmarkEnd w:id="46"/>
      <w:r w:rsidRPr="00616500" w:rsidR="00E5522D">
        <w:rPr>
          <w:rFonts w:ascii="Times New Roman" w:hAnsi="Times New Roman"/>
          <w:sz w:val="24"/>
          <w:szCs w:val="24"/>
        </w:rPr>
        <w:t>,</w:t>
      </w:r>
      <w:r w:rsidRPr="006C0C52" w:rsidR="00E5522D">
        <w:rPr>
          <w:rFonts w:ascii="Times New Roman" w:hAnsi="Times New Roman"/>
          <w:sz w:val="24"/>
          <w:szCs w:val="24"/>
        </w:rPr>
        <w:t xml:space="preserve"> </w:t>
      </w:r>
      <w:r w:rsidRPr="006C0C52" w:rsidR="00D00E15">
        <w:rPr>
          <w:rFonts w:ascii="Times New Roman" w:hAnsi="Times New Roman"/>
          <w:sz w:val="24"/>
          <w:szCs w:val="24"/>
        </w:rPr>
        <w:t>mille eesmär</w:t>
      </w:r>
      <w:r w:rsidRPr="006C0C52" w:rsidR="008469D4">
        <w:rPr>
          <w:rFonts w:ascii="Times New Roman" w:hAnsi="Times New Roman"/>
          <w:sz w:val="24"/>
          <w:szCs w:val="24"/>
        </w:rPr>
        <w:t>giks</w:t>
      </w:r>
      <w:r w:rsidRPr="006C0C52" w:rsidR="00D00E15">
        <w:rPr>
          <w:rFonts w:ascii="Times New Roman" w:hAnsi="Times New Roman"/>
          <w:sz w:val="24"/>
          <w:szCs w:val="24"/>
        </w:rPr>
        <w:t xml:space="preserve"> on </w:t>
      </w:r>
      <w:r w:rsidRPr="006C0C52" w:rsidR="005C1C44">
        <w:rPr>
          <w:rFonts w:ascii="Times New Roman" w:hAnsi="Times New Roman"/>
          <w:sz w:val="24"/>
          <w:szCs w:val="24"/>
        </w:rPr>
        <w:t xml:space="preserve">postiteenusega seotud </w:t>
      </w:r>
      <w:r w:rsidRPr="006C0C52" w:rsidR="00D00E15">
        <w:rPr>
          <w:rFonts w:ascii="Times New Roman" w:hAnsi="Times New Roman"/>
          <w:sz w:val="24"/>
          <w:szCs w:val="24"/>
        </w:rPr>
        <w:t xml:space="preserve">äritegevus väljaspool </w:t>
      </w:r>
      <w:r w:rsidRPr="006C0C52" w:rsidR="005C1C44">
        <w:rPr>
          <w:rFonts w:ascii="Times New Roman" w:hAnsi="Times New Roman"/>
          <w:sz w:val="24"/>
          <w:szCs w:val="24"/>
        </w:rPr>
        <w:t>asukoha</w:t>
      </w:r>
      <w:r w:rsidRPr="006C0C52" w:rsidR="00D00E15">
        <w:rPr>
          <w:rFonts w:ascii="Times New Roman" w:hAnsi="Times New Roman"/>
          <w:sz w:val="24"/>
          <w:szCs w:val="24"/>
        </w:rPr>
        <w:t>riigi territooriumi.</w:t>
      </w:r>
    </w:p>
    <w:p w:rsidRPr="006C0C52" w:rsidR="0059350A" w:rsidP="00525398" w:rsidRDefault="0059350A" w14:paraId="517472F0" w14:textId="77777777">
      <w:pPr>
        <w:pStyle w:val="ListParagraph"/>
        <w:spacing w:after="0" w:line="240" w:lineRule="auto"/>
        <w:ind w:left="0"/>
        <w:jc w:val="both"/>
        <w:rPr>
          <w:rFonts w:ascii="Times New Roman" w:hAnsi="Times New Roman"/>
          <w:sz w:val="24"/>
          <w:szCs w:val="24"/>
        </w:rPr>
      </w:pPr>
    </w:p>
    <w:p w:rsidRPr="006C0C52" w:rsidR="00B04533" w:rsidP="00525398" w:rsidRDefault="0059350A" w14:paraId="7B6A419E" w14:textId="283FA5F9">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(2) </w:t>
      </w:r>
      <w:r w:rsidRPr="006C0C52" w:rsidR="005C1C44">
        <w:rPr>
          <w:rFonts w:ascii="Times New Roman" w:hAnsi="Times New Roman"/>
          <w:sz w:val="24"/>
          <w:szCs w:val="24"/>
        </w:rPr>
        <w:t>T</w:t>
      </w:r>
      <w:r w:rsidRPr="006C0C52" w:rsidR="00B04533">
        <w:rPr>
          <w:rFonts w:ascii="Times New Roman" w:hAnsi="Times New Roman"/>
          <w:sz w:val="24"/>
          <w:szCs w:val="24"/>
        </w:rPr>
        <w:t xml:space="preserve">eise riigi </w:t>
      </w:r>
      <w:r w:rsidRPr="006C0C52" w:rsidR="005C1C44">
        <w:rPr>
          <w:rFonts w:ascii="Times New Roman" w:hAnsi="Times New Roman"/>
          <w:sz w:val="24"/>
          <w:szCs w:val="24"/>
        </w:rPr>
        <w:t>universaalse postiteenuse osutajal</w:t>
      </w:r>
      <w:r w:rsidR="00450601">
        <w:rPr>
          <w:rFonts w:ascii="Times New Roman" w:hAnsi="Times New Roman"/>
          <w:sz w:val="24"/>
          <w:szCs w:val="24"/>
        </w:rPr>
        <w:t xml:space="preserve"> on lubatud Eestis</w:t>
      </w:r>
      <w:r w:rsidRPr="006C0C52" w:rsidR="005C1C44">
        <w:rPr>
          <w:rFonts w:ascii="Times New Roman" w:hAnsi="Times New Roman"/>
          <w:sz w:val="24"/>
          <w:szCs w:val="24"/>
        </w:rPr>
        <w:t xml:space="preserve"> </w:t>
      </w:r>
      <w:r w:rsidRPr="006C0C52" w:rsidR="00B04533">
        <w:rPr>
          <w:rFonts w:ascii="Times New Roman" w:hAnsi="Times New Roman"/>
          <w:sz w:val="24"/>
          <w:szCs w:val="24"/>
        </w:rPr>
        <w:t>eksterritoriaal</w:t>
      </w:r>
      <w:commentRangeStart w:id="47"/>
      <w:r w:rsidRPr="006C0C52" w:rsidR="00B04533">
        <w:rPr>
          <w:rFonts w:ascii="Times New Roman" w:hAnsi="Times New Roman"/>
          <w:sz w:val="24"/>
          <w:szCs w:val="24"/>
        </w:rPr>
        <w:t>se</w:t>
      </w:r>
      <w:ins w:author="Merike Koppel - JUSTDIGI" w:date="2025-10-14T10:05:00Z" w16du:dateUtc="2025-10-14T07:05:00Z" w:id="48">
        <w:r w:rsidR="000B313E">
          <w:rPr>
            <w:rFonts w:ascii="Times New Roman" w:hAnsi="Times New Roman"/>
            <w:sz w:val="24"/>
            <w:szCs w:val="24"/>
          </w:rPr>
          <w:t>t</w:t>
        </w:r>
      </w:ins>
      <w:r w:rsidRPr="006C0C52" w:rsidR="00B04533">
        <w:rPr>
          <w:rFonts w:ascii="Times New Roman" w:hAnsi="Times New Roman"/>
          <w:sz w:val="24"/>
          <w:szCs w:val="24"/>
        </w:rPr>
        <w:t xml:space="preserve"> </w:t>
      </w:r>
      <w:commentRangeEnd w:id="47"/>
      <w:r w:rsidR="000B313E">
        <w:rPr>
          <w:rStyle w:val="CommentReference"/>
          <w:szCs w:val="20"/>
        </w:rPr>
        <w:commentReference w:id="47"/>
      </w:r>
      <w:r w:rsidRPr="006C0C52" w:rsidR="00B04533">
        <w:rPr>
          <w:rFonts w:ascii="Times New Roman" w:hAnsi="Times New Roman"/>
          <w:sz w:val="24"/>
          <w:szCs w:val="24"/>
        </w:rPr>
        <w:t>postivahetuskeskus</w:t>
      </w:r>
      <w:r w:rsidR="00450601">
        <w:rPr>
          <w:rFonts w:ascii="Times New Roman" w:hAnsi="Times New Roman"/>
          <w:sz w:val="24"/>
          <w:szCs w:val="24"/>
        </w:rPr>
        <w:t>t</w:t>
      </w:r>
      <w:r w:rsidRPr="006C0C52" w:rsidR="00B04533">
        <w:rPr>
          <w:rFonts w:ascii="Times New Roman" w:hAnsi="Times New Roman"/>
          <w:sz w:val="24"/>
          <w:szCs w:val="24"/>
        </w:rPr>
        <w:t xml:space="preserve"> </w:t>
      </w:r>
      <w:r w:rsidRPr="006C0C52" w:rsidR="00D03A03">
        <w:rPr>
          <w:rFonts w:ascii="Times New Roman" w:hAnsi="Times New Roman"/>
          <w:sz w:val="24"/>
          <w:szCs w:val="24"/>
        </w:rPr>
        <w:t>asuta</w:t>
      </w:r>
      <w:r w:rsidR="00450601">
        <w:rPr>
          <w:rFonts w:ascii="Times New Roman" w:hAnsi="Times New Roman"/>
          <w:sz w:val="24"/>
          <w:szCs w:val="24"/>
        </w:rPr>
        <w:t>da</w:t>
      </w:r>
      <w:r w:rsidRPr="006C0C52" w:rsidR="00B04533">
        <w:rPr>
          <w:rFonts w:ascii="Times New Roman" w:hAnsi="Times New Roman"/>
          <w:sz w:val="24"/>
          <w:szCs w:val="24"/>
        </w:rPr>
        <w:t xml:space="preserve">, kui on täidetud </w:t>
      </w:r>
      <w:r w:rsidRPr="006C0C52" w:rsidR="003B0A1E">
        <w:rPr>
          <w:rFonts w:ascii="Times New Roman" w:hAnsi="Times New Roman"/>
          <w:sz w:val="24"/>
          <w:szCs w:val="24"/>
        </w:rPr>
        <w:t>järgmised tingimused:</w:t>
      </w:r>
    </w:p>
    <w:p w:rsidRPr="006C0C52" w:rsidR="0021718B" w:rsidP="00525398" w:rsidRDefault="003B0A1E" w14:paraId="366441D6" w14:textId="0D614575">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1) </w:t>
      </w:r>
      <w:r w:rsidRPr="006C0C52" w:rsidR="0021718B">
        <w:rPr>
          <w:rFonts w:ascii="Times New Roman" w:hAnsi="Times New Roman"/>
          <w:sz w:val="24"/>
          <w:szCs w:val="24"/>
        </w:rPr>
        <w:t>eksterritoriaalse postivahetuskeskuse omaniku asukohariik võimaldab eksterritoriaalse postivahetuskeskuse asutamist</w:t>
      </w:r>
      <w:r w:rsidRPr="006C0C52" w:rsidR="003B48EC">
        <w:rPr>
          <w:rFonts w:ascii="Times New Roman" w:hAnsi="Times New Roman"/>
          <w:sz w:val="24"/>
          <w:szCs w:val="24"/>
        </w:rPr>
        <w:t xml:space="preserve"> ja tegutsemist</w:t>
      </w:r>
      <w:r w:rsidRPr="006C0C52" w:rsidR="0021718B">
        <w:rPr>
          <w:rFonts w:ascii="Times New Roman" w:hAnsi="Times New Roman"/>
          <w:sz w:val="24"/>
          <w:szCs w:val="24"/>
        </w:rPr>
        <w:t xml:space="preserve"> oma riigi territooriumil;</w:t>
      </w:r>
    </w:p>
    <w:p w:rsidRPr="006C0C52" w:rsidR="006652BD" w:rsidP="00525398" w:rsidRDefault="0021718B" w14:paraId="3F3E76E6" w14:textId="3CE121FF">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2) </w:t>
      </w:r>
      <w:r w:rsidR="006E4BC5">
        <w:rPr>
          <w:rFonts w:ascii="Times New Roman" w:hAnsi="Times New Roman"/>
          <w:sz w:val="24"/>
          <w:szCs w:val="24"/>
        </w:rPr>
        <w:t>Eesti</w:t>
      </w:r>
      <w:r w:rsidR="002748F9">
        <w:rPr>
          <w:rFonts w:ascii="Times New Roman" w:hAnsi="Times New Roman"/>
          <w:sz w:val="24"/>
          <w:szCs w:val="24"/>
        </w:rPr>
        <w:t xml:space="preserve">s </w:t>
      </w:r>
      <w:r w:rsidRPr="006C0C52">
        <w:rPr>
          <w:rFonts w:ascii="Times New Roman" w:hAnsi="Times New Roman"/>
          <w:sz w:val="24"/>
          <w:szCs w:val="24"/>
        </w:rPr>
        <w:t xml:space="preserve">saadetiste kättetoimetamiseks on sõlmitud </w:t>
      </w:r>
      <w:r w:rsidRPr="006C0C52" w:rsidR="003B0A1E">
        <w:rPr>
          <w:rFonts w:ascii="Times New Roman" w:hAnsi="Times New Roman"/>
          <w:sz w:val="24"/>
          <w:szCs w:val="24"/>
        </w:rPr>
        <w:t>Eesti</w:t>
      </w:r>
      <w:r w:rsidRPr="006C0C52" w:rsidR="000B5C1E">
        <w:rPr>
          <w:rFonts w:ascii="Times New Roman" w:hAnsi="Times New Roman"/>
          <w:sz w:val="24"/>
          <w:szCs w:val="24"/>
        </w:rPr>
        <w:t xml:space="preserve"> </w:t>
      </w:r>
      <w:r w:rsidRPr="006C0C52" w:rsidR="003B0A1E">
        <w:rPr>
          <w:rFonts w:ascii="Times New Roman" w:hAnsi="Times New Roman"/>
          <w:sz w:val="24"/>
          <w:szCs w:val="24"/>
        </w:rPr>
        <w:t>universaalse postiteenuse osutajaga</w:t>
      </w:r>
      <w:r w:rsidRPr="006C0C52">
        <w:rPr>
          <w:rFonts w:ascii="Times New Roman" w:hAnsi="Times New Roman"/>
          <w:sz w:val="24"/>
          <w:szCs w:val="24"/>
        </w:rPr>
        <w:t xml:space="preserve"> koostööleping</w:t>
      </w:r>
      <w:r w:rsidRPr="006C0C52" w:rsidR="003B0A1E">
        <w:rPr>
          <w:rFonts w:ascii="Times New Roman" w:hAnsi="Times New Roman"/>
          <w:sz w:val="24"/>
          <w:szCs w:val="24"/>
        </w:rPr>
        <w:t xml:space="preserve">, milles nähakse ette </w:t>
      </w:r>
      <w:r w:rsidRPr="006C0C52" w:rsidR="00AD3B3A">
        <w:rPr>
          <w:rFonts w:ascii="Times New Roman" w:hAnsi="Times New Roman"/>
          <w:sz w:val="24"/>
          <w:szCs w:val="24"/>
        </w:rPr>
        <w:t>vähemalt</w:t>
      </w:r>
      <w:r w:rsidR="00CF16E2">
        <w:rPr>
          <w:rFonts w:ascii="Times New Roman" w:hAnsi="Times New Roman"/>
          <w:sz w:val="24"/>
          <w:szCs w:val="24"/>
        </w:rPr>
        <w:t xml:space="preserve"> </w:t>
      </w:r>
      <w:r w:rsidRPr="006C0C52" w:rsidR="003B0A1E">
        <w:rPr>
          <w:rFonts w:ascii="Times New Roman" w:hAnsi="Times New Roman"/>
          <w:sz w:val="24"/>
          <w:szCs w:val="24"/>
        </w:rPr>
        <w:t>postisaadetiste edastamise ja tagastamise kulude katmi</w:t>
      </w:r>
      <w:r w:rsidRPr="006C0C52">
        <w:rPr>
          <w:rFonts w:ascii="Times New Roman" w:hAnsi="Times New Roman"/>
          <w:sz w:val="24"/>
          <w:szCs w:val="24"/>
        </w:rPr>
        <w:t>ne</w:t>
      </w:r>
      <w:r w:rsidRPr="006C0C52" w:rsidR="00AD3B3A">
        <w:rPr>
          <w:rFonts w:ascii="Times New Roman" w:hAnsi="Times New Roman"/>
          <w:sz w:val="24"/>
          <w:szCs w:val="24"/>
        </w:rPr>
        <w:t>.</w:t>
      </w:r>
      <w:r w:rsidRPr="006C0C52" w:rsidR="00C0797C">
        <w:rPr>
          <w:rFonts w:ascii="Times New Roman" w:hAnsi="Times New Roman"/>
          <w:sz w:val="24"/>
          <w:szCs w:val="24"/>
        </w:rPr>
        <w:t>“;</w:t>
      </w:r>
    </w:p>
    <w:bookmarkEnd w:id="45"/>
    <w:p w:rsidRPr="006C0C52" w:rsidR="00BB2648" w:rsidP="00525398" w:rsidRDefault="00BB2648" w14:paraId="229EACFD" w14:textId="77777777">
      <w:pPr>
        <w:pStyle w:val="ListParagraph"/>
        <w:spacing w:after="0" w:line="240" w:lineRule="auto"/>
        <w:ind w:left="0"/>
        <w:jc w:val="both"/>
        <w:rPr>
          <w:rFonts w:ascii="Times New Roman" w:hAnsi="Times New Roman"/>
          <w:sz w:val="24"/>
          <w:szCs w:val="24"/>
        </w:rPr>
      </w:pPr>
    </w:p>
    <w:p w:rsidRPr="006C0C52" w:rsidR="009377C8" w:rsidP="00525398" w:rsidRDefault="00941F72" w14:paraId="5A783C00" w14:textId="7BB58EEA" w14:noSpellErr="1">
      <w:pPr>
        <w:pStyle w:val="ListParagraph"/>
        <w:spacing w:after="0" w:line="240" w:lineRule="auto"/>
        <w:ind w:left="0"/>
        <w:jc w:val="both"/>
        <w:rPr>
          <w:rFonts w:ascii="Times New Roman" w:hAnsi="Times New Roman"/>
          <w:sz w:val="24"/>
          <w:szCs w:val="24"/>
        </w:rPr>
      </w:pPr>
      <w:commentRangeStart w:id="266387989"/>
      <w:r w:rsidRPr="48103A1C" w:rsidR="00941F72">
        <w:rPr>
          <w:rFonts w:ascii="Times New Roman" w:hAnsi="Times New Roman"/>
          <w:b w:val="1"/>
          <w:bCs w:val="1"/>
          <w:sz w:val="24"/>
          <w:szCs w:val="24"/>
        </w:rPr>
        <w:t>3</w:t>
      </w:r>
      <w:r w:rsidRPr="48103A1C" w:rsidR="003736F6">
        <w:rPr>
          <w:rFonts w:ascii="Times New Roman" w:hAnsi="Times New Roman"/>
          <w:b w:val="1"/>
          <w:bCs w:val="1"/>
          <w:sz w:val="24"/>
          <w:szCs w:val="24"/>
        </w:rPr>
        <w:t>3</w:t>
      </w:r>
      <w:r w:rsidRPr="48103A1C" w:rsidR="00BB2648">
        <w:rPr>
          <w:rFonts w:ascii="Times New Roman" w:hAnsi="Times New Roman"/>
          <w:b w:val="1"/>
          <w:bCs w:val="1"/>
          <w:sz w:val="24"/>
          <w:szCs w:val="24"/>
        </w:rPr>
        <w:t>)</w:t>
      </w:r>
      <w:commentRangeEnd w:id="266387989"/>
      <w:r>
        <w:rPr>
          <w:rStyle w:val="CommentReference"/>
        </w:rPr>
        <w:commentReference w:id="266387989"/>
      </w:r>
      <w:r w:rsidR="00BB2648">
        <w:rPr/>
        <w:t xml:space="preserve"> </w:t>
      </w:r>
      <w:r w:rsidRPr="48103A1C" w:rsidR="00BB2648">
        <w:rPr>
          <w:rFonts w:ascii="Times New Roman" w:hAnsi="Times New Roman"/>
          <w:sz w:val="24"/>
          <w:szCs w:val="24"/>
        </w:rPr>
        <w:t>paragrahvi 24</w:t>
      </w:r>
      <w:r w:rsidRPr="48103A1C" w:rsidR="00473C8D">
        <w:rPr>
          <w:rFonts w:ascii="Times New Roman" w:hAnsi="Times New Roman"/>
          <w:sz w:val="24"/>
          <w:szCs w:val="24"/>
        </w:rPr>
        <w:t xml:space="preserve"> pealkirjas ja tekstis</w:t>
      </w:r>
      <w:r w:rsidRPr="48103A1C" w:rsidR="00BB2648">
        <w:rPr>
          <w:rFonts w:ascii="Times New Roman" w:hAnsi="Times New Roman"/>
          <w:sz w:val="24"/>
          <w:szCs w:val="24"/>
        </w:rPr>
        <w:t xml:space="preserve"> </w:t>
      </w:r>
      <w:r w:rsidRPr="48103A1C" w:rsidR="00F64596">
        <w:rPr>
          <w:rFonts w:ascii="Times New Roman" w:hAnsi="Times New Roman"/>
          <w:sz w:val="24"/>
          <w:szCs w:val="24"/>
        </w:rPr>
        <w:t>asendatakse sõnad „teise postiteenuse osutaja“ sõnadega „tegevusloaga postiteenuse osutaja“</w:t>
      </w:r>
      <w:commentRangeStart w:id="49"/>
      <w:r w:rsidRPr="48103A1C" w:rsidR="00F64596">
        <w:rPr>
          <w:rFonts w:ascii="Times New Roman" w:hAnsi="Times New Roman"/>
          <w:sz w:val="24"/>
          <w:szCs w:val="24"/>
        </w:rPr>
        <w:t xml:space="preserve"> vastavas käändes</w:t>
      </w:r>
      <w:commentRangeEnd w:id="49"/>
      <w:r>
        <w:rPr>
          <w:rStyle w:val="CommentReference"/>
        </w:rPr>
        <w:commentReference w:id="49"/>
      </w:r>
      <w:r w:rsidRPr="48103A1C" w:rsidR="00F64596">
        <w:rPr>
          <w:rFonts w:ascii="Times New Roman" w:hAnsi="Times New Roman"/>
          <w:sz w:val="24"/>
          <w:szCs w:val="24"/>
        </w:rPr>
        <w:t>;</w:t>
      </w:r>
    </w:p>
    <w:p w:rsidRPr="006C0C52" w:rsidR="00171DF2" w:rsidP="00525398" w:rsidRDefault="00171DF2" w14:paraId="12ABFAB3" w14:textId="77777777">
      <w:pPr>
        <w:pStyle w:val="ListParagraph"/>
        <w:spacing w:after="0" w:line="240" w:lineRule="auto"/>
        <w:ind w:left="0"/>
        <w:jc w:val="both"/>
        <w:rPr>
          <w:rFonts w:ascii="Times New Roman" w:hAnsi="Times New Roman"/>
          <w:b/>
          <w:bCs/>
          <w:sz w:val="24"/>
          <w:szCs w:val="24"/>
        </w:rPr>
      </w:pPr>
    </w:p>
    <w:p w:rsidRPr="006C0C52" w:rsidR="001F388E" w:rsidP="00525398" w:rsidRDefault="009F5E6E" w14:paraId="65012218" w14:textId="697064BC">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4</w:t>
      </w:r>
      <w:r w:rsidRPr="006C0C52" w:rsidR="001F388E">
        <w:rPr>
          <w:rFonts w:ascii="Times New Roman" w:hAnsi="Times New Roman"/>
          <w:b/>
          <w:bCs/>
          <w:sz w:val="24"/>
          <w:szCs w:val="24"/>
        </w:rPr>
        <w:t xml:space="preserve">) </w:t>
      </w:r>
      <w:r w:rsidRPr="006C0C52" w:rsidR="001F388E">
        <w:rPr>
          <w:rFonts w:ascii="Times New Roman" w:hAnsi="Times New Roman"/>
          <w:sz w:val="24"/>
          <w:szCs w:val="24"/>
        </w:rPr>
        <w:t>paragrahv</w:t>
      </w:r>
      <w:r w:rsidRPr="006C0C52" w:rsidR="00171DF2">
        <w:rPr>
          <w:rFonts w:ascii="Times New Roman" w:hAnsi="Times New Roman"/>
          <w:sz w:val="24"/>
          <w:szCs w:val="24"/>
        </w:rPr>
        <w:t xml:space="preserve"> 26 tunnistatakse kehtetuks;</w:t>
      </w:r>
    </w:p>
    <w:p w:rsidRPr="006C0C52" w:rsidR="005B3596" w:rsidP="00525398" w:rsidRDefault="005B3596" w14:paraId="6EB0B22D" w14:textId="77777777">
      <w:pPr>
        <w:pStyle w:val="ListParagraph"/>
        <w:spacing w:after="0" w:line="240" w:lineRule="auto"/>
        <w:ind w:left="0"/>
        <w:jc w:val="both"/>
        <w:rPr>
          <w:rFonts w:ascii="Times New Roman" w:hAnsi="Times New Roman"/>
          <w:sz w:val="24"/>
          <w:szCs w:val="24"/>
        </w:rPr>
      </w:pPr>
    </w:p>
    <w:p w:rsidRPr="006C0C52" w:rsidR="005B3596" w:rsidP="00525398" w:rsidRDefault="009F5E6E" w14:paraId="07E5D29F" w14:textId="7228BD44" w14:noSpellErr="1">
      <w:pPr>
        <w:pStyle w:val="ListParagraph"/>
        <w:spacing w:after="0" w:line="240" w:lineRule="auto"/>
        <w:ind w:left="0"/>
        <w:jc w:val="both"/>
        <w:rPr>
          <w:rFonts w:ascii="Times New Roman" w:hAnsi="Times New Roman"/>
          <w:sz w:val="24"/>
          <w:szCs w:val="24"/>
        </w:rPr>
      </w:pPr>
      <w:commentRangeStart w:id="1013801819"/>
      <w:r w:rsidRPr="48103A1C" w:rsidR="009F5E6E">
        <w:rPr>
          <w:rFonts w:ascii="Times New Roman" w:hAnsi="Times New Roman"/>
          <w:b w:val="1"/>
          <w:bCs w:val="1"/>
          <w:sz w:val="24"/>
          <w:szCs w:val="24"/>
        </w:rPr>
        <w:t>3</w:t>
      </w:r>
      <w:r w:rsidRPr="48103A1C" w:rsidR="003736F6">
        <w:rPr>
          <w:rFonts w:ascii="Times New Roman" w:hAnsi="Times New Roman"/>
          <w:b w:val="1"/>
          <w:bCs w:val="1"/>
          <w:sz w:val="24"/>
          <w:szCs w:val="24"/>
        </w:rPr>
        <w:t>5</w:t>
      </w:r>
      <w:r w:rsidRPr="48103A1C" w:rsidR="005B3596">
        <w:rPr>
          <w:rFonts w:ascii="Times New Roman" w:hAnsi="Times New Roman"/>
          <w:b w:val="1"/>
          <w:bCs w:val="1"/>
          <w:sz w:val="24"/>
          <w:szCs w:val="24"/>
        </w:rPr>
        <w:t>)</w:t>
      </w:r>
      <w:commentRangeEnd w:id="1013801819"/>
      <w:r>
        <w:rPr>
          <w:rStyle w:val="CommentReference"/>
        </w:rPr>
        <w:commentReference w:id="1013801819"/>
      </w:r>
      <w:r w:rsidRPr="48103A1C" w:rsidR="005B3596">
        <w:rPr>
          <w:rFonts w:ascii="Times New Roman" w:hAnsi="Times New Roman"/>
          <w:sz w:val="24"/>
          <w:szCs w:val="24"/>
        </w:rPr>
        <w:t xml:space="preserve"> paragrahvi 27 pealkir</w:t>
      </w:r>
      <w:r w:rsidRPr="48103A1C" w:rsidR="004C35F2">
        <w:rPr>
          <w:rFonts w:ascii="Times New Roman" w:hAnsi="Times New Roman"/>
          <w:sz w:val="24"/>
          <w:szCs w:val="24"/>
        </w:rPr>
        <w:t>i</w:t>
      </w:r>
      <w:r w:rsidRPr="48103A1C" w:rsidR="005B3596">
        <w:rPr>
          <w:rFonts w:ascii="Times New Roman" w:hAnsi="Times New Roman"/>
          <w:sz w:val="24"/>
          <w:szCs w:val="24"/>
        </w:rPr>
        <w:t xml:space="preserve"> muudetakse ja s</w:t>
      </w:r>
      <w:r w:rsidRPr="48103A1C" w:rsidR="00186E29">
        <w:rPr>
          <w:rFonts w:ascii="Times New Roman" w:hAnsi="Times New Roman"/>
          <w:sz w:val="24"/>
          <w:szCs w:val="24"/>
        </w:rPr>
        <w:t>õnastata</w:t>
      </w:r>
      <w:r w:rsidRPr="48103A1C" w:rsidR="005B3596">
        <w:rPr>
          <w:rFonts w:ascii="Times New Roman" w:hAnsi="Times New Roman"/>
          <w:sz w:val="24"/>
          <w:szCs w:val="24"/>
        </w:rPr>
        <w:t>kse järgmiselt:</w:t>
      </w:r>
    </w:p>
    <w:p w:rsidRPr="006C0C52" w:rsidR="00E5774D" w:rsidP="00525398" w:rsidRDefault="00E5774D" w14:paraId="67F47D8C" w14:textId="77777777">
      <w:pPr>
        <w:pStyle w:val="ListParagraph"/>
        <w:spacing w:after="0" w:line="240" w:lineRule="auto"/>
        <w:ind w:left="0"/>
        <w:jc w:val="both"/>
        <w:rPr>
          <w:rFonts w:ascii="Times New Roman" w:hAnsi="Times New Roman"/>
          <w:sz w:val="24"/>
          <w:szCs w:val="24"/>
        </w:rPr>
      </w:pPr>
    </w:p>
    <w:p w:rsidRPr="006C0C52" w:rsidR="005B3596" w:rsidP="00525398" w:rsidRDefault="004F55D8" w14:paraId="16CDDD87" w14:textId="39BDDBB2">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3B48EC">
        <w:rPr>
          <w:rFonts w:ascii="Times New Roman" w:hAnsi="Times New Roman"/>
          <w:b/>
          <w:bCs/>
          <w:sz w:val="24"/>
          <w:szCs w:val="24"/>
        </w:rPr>
        <w:t xml:space="preserve">§ 27. </w:t>
      </w:r>
      <w:r w:rsidRPr="006C0C52" w:rsidR="00074056">
        <w:rPr>
          <w:rFonts w:ascii="Times New Roman" w:hAnsi="Times New Roman"/>
          <w:b/>
          <w:bCs/>
          <w:sz w:val="24"/>
          <w:szCs w:val="24"/>
        </w:rPr>
        <w:t xml:space="preserve">Universaalse </w:t>
      </w:r>
      <w:r w:rsidRPr="006C0C52" w:rsidR="005B3596">
        <w:rPr>
          <w:rFonts w:ascii="Times New Roman" w:hAnsi="Times New Roman"/>
          <w:b/>
          <w:bCs/>
          <w:sz w:val="24"/>
          <w:szCs w:val="24"/>
        </w:rPr>
        <w:t>postiteenuse osutaja tüüptingimused</w:t>
      </w:r>
      <w:r w:rsidRPr="006C0C52">
        <w:rPr>
          <w:rFonts w:ascii="Times New Roman" w:hAnsi="Times New Roman"/>
          <w:sz w:val="24"/>
          <w:szCs w:val="24"/>
        </w:rPr>
        <w:t>“</w:t>
      </w:r>
      <w:r w:rsidRPr="006C0C52" w:rsidR="005B3596">
        <w:rPr>
          <w:rFonts w:ascii="Times New Roman" w:hAnsi="Times New Roman"/>
          <w:sz w:val="24"/>
          <w:szCs w:val="24"/>
        </w:rPr>
        <w:t>;</w:t>
      </w:r>
    </w:p>
    <w:p w:rsidRPr="006C0C52" w:rsidR="00171DF2" w:rsidP="00525398" w:rsidRDefault="00171DF2" w14:paraId="4B5D5219" w14:textId="77777777">
      <w:pPr>
        <w:pStyle w:val="ListParagraph"/>
        <w:spacing w:after="0" w:line="240" w:lineRule="auto"/>
        <w:ind w:left="0"/>
        <w:jc w:val="both"/>
        <w:rPr>
          <w:rFonts w:ascii="Times New Roman" w:hAnsi="Times New Roman"/>
          <w:b/>
          <w:bCs/>
          <w:sz w:val="24"/>
          <w:szCs w:val="24"/>
        </w:rPr>
      </w:pPr>
    </w:p>
    <w:p w:rsidRPr="006C0C52" w:rsidR="00E06C9D" w:rsidP="00525398" w:rsidRDefault="00DF6324" w14:paraId="4B212CAD" w14:textId="50D9BCE5">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6</w:t>
      </w:r>
      <w:r w:rsidRPr="006C0C52" w:rsidR="00E06C9D">
        <w:rPr>
          <w:rFonts w:ascii="Times New Roman" w:hAnsi="Times New Roman"/>
          <w:b/>
          <w:bCs/>
          <w:sz w:val="24"/>
          <w:szCs w:val="24"/>
        </w:rPr>
        <w:t>)</w:t>
      </w:r>
      <w:r w:rsidRPr="006C0C52" w:rsidR="00E06C9D">
        <w:rPr>
          <w:rFonts w:ascii="Times New Roman" w:hAnsi="Times New Roman"/>
          <w:sz w:val="24"/>
          <w:szCs w:val="24"/>
        </w:rPr>
        <w:t xml:space="preserve"> paragrahvi 27 lõike 2 punkti</w:t>
      </w:r>
      <w:r w:rsidRPr="006C0C52" w:rsidR="00DA7618">
        <w:rPr>
          <w:rFonts w:ascii="Times New Roman" w:hAnsi="Times New Roman"/>
          <w:sz w:val="24"/>
          <w:szCs w:val="24"/>
        </w:rPr>
        <w:t>s</w:t>
      </w:r>
      <w:r w:rsidRPr="006C0C52" w:rsidR="00E06C9D">
        <w:rPr>
          <w:rFonts w:ascii="Times New Roman" w:hAnsi="Times New Roman"/>
          <w:sz w:val="24"/>
          <w:szCs w:val="24"/>
        </w:rPr>
        <w:t xml:space="preserve"> 4 </w:t>
      </w:r>
      <w:r w:rsidRPr="006C0C52" w:rsidR="00DA7618">
        <w:rPr>
          <w:rFonts w:ascii="Times New Roman" w:hAnsi="Times New Roman"/>
          <w:sz w:val="24"/>
          <w:szCs w:val="24"/>
        </w:rPr>
        <w:t xml:space="preserve">asendatakse </w:t>
      </w:r>
      <w:r w:rsidRPr="006C0C52" w:rsidR="004C35F2">
        <w:rPr>
          <w:rFonts w:ascii="Times New Roman" w:hAnsi="Times New Roman"/>
          <w:sz w:val="24"/>
          <w:szCs w:val="24"/>
        </w:rPr>
        <w:t>tekstiosa</w:t>
      </w:r>
      <w:r w:rsidRPr="006C0C52" w:rsidR="00DA7618">
        <w:rPr>
          <w:rFonts w:ascii="Times New Roman" w:hAnsi="Times New Roman"/>
          <w:sz w:val="24"/>
          <w:szCs w:val="24"/>
        </w:rPr>
        <w:t xml:space="preserve"> „käesoleva seaduse § 37 alusel kehtestatud erandid“ </w:t>
      </w:r>
      <w:r w:rsidR="00E336A1">
        <w:rPr>
          <w:rFonts w:ascii="Times New Roman" w:hAnsi="Times New Roman"/>
          <w:sz w:val="24"/>
          <w:szCs w:val="24"/>
        </w:rPr>
        <w:t>tekstiosa</w:t>
      </w:r>
      <w:r w:rsidRPr="006C0C52" w:rsidR="00E336A1">
        <w:rPr>
          <w:rFonts w:ascii="Times New Roman" w:hAnsi="Times New Roman"/>
          <w:sz w:val="24"/>
          <w:szCs w:val="24"/>
        </w:rPr>
        <w:t xml:space="preserve">ga </w:t>
      </w:r>
      <w:r w:rsidRPr="006C0C52" w:rsidR="00DA7618">
        <w:rPr>
          <w:rFonts w:ascii="Times New Roman" w:hAnsi="Times New Roman"/>
          <w:sz w:val="24"/>
          <w:szCs w:val="24"/>
        </w:rPr>
        <w:t>„</w:t>
      </w:r>
      <w:r w:rsidRPr="006C0C52" w:rsidR="003C530F">
        <w:rPr>
          <w:rFonts w:ascii="Times New Roman" w:hAnsi="Times New Roman"/>
          <w:sz w:val="24"/>
          <w:szCs w:val="24"/>
        </w:rPr>
        <w:t>käesoleva seaduse § 37 lõike 1</w:t>
      </w:r>
      <w:r w:rsidRPr="006C0C52" w:rsidR="003C530F">
        <w:rPr>
          <w:rFonts w:ascii="Times New Roman" w:hAnsi="Times New Roman"/>
          <w:sz w:val="24"/>
          <w:szCs w:val="24"/>
          <w:vertAlign w:val="superscript"/>
        </w:rPr>
        <w:t>1</w:t>
      </w:r>
      <w:r w:rsidRPr="006C0C52" w:rsidR="003C530F">
        <w:rPr>
          <w:rFonts w:ascii="Times New Roman" w:hAnsi="Times New Roman"/>
          <w:sz w:val="24"/>
          <w:szCs w:val="24"/>
        </w:rPr>
        <w:t xml:space="preserve"> alusel </w:t>
      </w:r>
      <w:r w:rsidRPr="006C0C52" w:rsidR="00DA7618">
        <w:rPr>
          <w:rFonts w:ascii="Times New Roman" w:hAnsi="Times New Roman"/>
          <w:sz w:val="24"/>
          <w:szCs w:val="24"/>
        </w:rPr>
        <w:t>kehtestatud erandid“;</w:t>
      </w:r>
    </w:p>
    <w:p w:rsidRPr="006C0C52" w:rsidR="00F06156" w:rsidP="00525398" w:rsidRDefault="00F06156" w14:paraId="7647C9DF" w14:textId="77777777">
      <w:pPr>
        <w:pStyle w:val="ListParagraph"/>
        <w:spacing w:after="0" w:line="240" w:lineRule="auto"/>
        <w:ind w:left="0"/>
        <w:jc w:val="both"/>
        <w:rPr>
          <w:rFonts w:ascii="Times New Roman" w:hAnsi="Times New Roman"/>
          <w:sz w:val="24"/>
          <w:szCs w:val="24"/>
        </w:rPr>
      </w:pPr>
    </w:p>
    <w:p w:rsidRPr="006C0C52" w:rsidR="00E06C9D" w:rsidP="00525398" w:rsidRDefault="00A36666" w14:paraId="3BCF8F29" w14:textId="3B6B8DCC">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7</w:t>
      </w:r>
      <w:r w:rsidRPr="006C0C52" w:rsidR="00E06C9D">
        <w:rPr>
          <w:rFonts w:ascii="Times New Roman" w:hAnsi="Times New Roman"/>
          <w:b/>
          <w:bCs/>
          <w:sz w:val="24"/>
          <w:szCs w:val="24"/>
        </w:rPr>
        <w:t>)</w:t>
      </w:r>
      <w:r w:rsidRPr="006C0C52" w:rsidR="00E06C9D">
        <w:rPr>
          <w:rFonts w:ascii="Times New Roman" w:hAnsi="Times New Roman"/>
          <w:sz w:val="24"/>
          <w:szCs w:val="24"/>
        </w:rPr>
        <w:t xml:space="preserve"> paragrahvi 28 lõi</w:t>
      </w:r>
      <w:r w:rsidRPr="006C0C52" w:rsidR="007F502C">
        <w:rPr>
          <w:rFonts w:ascii="Times New Roman" w:hAnsi="Times New Roman"/>
          <w:sz w:val="24"/>
          <w:szCs w:val="24"/>
        </w:rPr>
        <w:t>kes</w:t>
      </w:r>
      <w:r w:rsidRPr="006C0C52" w:rsidR="00E06C9D">
        <w:rPr>
          <w:rFonts w:ascii="Times New Roman" w:hAnsi="Times New Roman"/>
          <w:sz w:val="24"/>
          <w:szCs w:val="24"/>
        </w:rPr>
        <w:t xml:space="preserve"> 2 </w:t>
      </w:r>
      <w:r w:rsidRPr="006C0C52" w:rsidR="007F502C">
        <w:rPr>
          <w:rFonts w:ascii="Times New Roman" w:hAnsi="Times New Roman"/>
          <w:sz w:val="24"/>
          <w:szCs w:val="24"/>
        </w:rPr>
        <w:t xml:space="preserve">asendatakse </w:t>
      </w:r>
      <w:r w:rsidRPr="006C0C52" w:rsidR="004C35F2">
        <w:rPr>
          <w:rFonts w:ascii="Times New Roman" w:hAnsi="Times New Roman"/>
          <w:sz w:val="24"/>
          <w:szCs w:val="24"/>
        </w:rPr>
        <w:t>tekstiosa</w:t>
      </w:r>
      <w:r w:rsidRPr="006C0C52" w:rsidR="007F502C">
        <w:rPr>
          <w:rFonts w:ascii="Times New Roman" w:hAnsi="Times New Roman"/>
          <w:sz w:val="24"/>
          <w:szCs w:val="24"/>
        </w:rPr>
        <w:t xml:space="preserve"> „käesoleva seaduse § 37 lõike 7 alusel“ </w:t>
      </w:r>
      <w:r w:rsidR="002B2459">
        <w:rPr>
          <w:rFonts w:ascii="Times New Roman" w:hAnsi="Times New Roman"/>
          <w:sz w:val="24"/>
          <w:szCs w:val="24"/>
        </w:rPr>
        <w:t>tekstiosa</w:t>
      </w:r>
      <w:r w:rsidRPr="006C0C52" w:rsidR="002B2459">
        <w:rPr>
          <w:rFonts w:ascii="Times New Roman" w:hAnsi="Times New Roman"/>
          <w:sz w:val="24"/>
          <w:szCs w:val="24"/>
        </w:rPr>
        <w:t>ga</w:t>
      </w:r>
      <w:r w:rsidRPr="006C0C52" w:rsidR="007F502C">
        <w:rPr>
          <w:rFonts w:ascii="Times New Roman" w:hAnsi="Times New Roman"/>
          <w:sz w:val="24"/>
          <w:szCs w:val="24"/>
        </w:rPr>
        <w:t xml:space="preserve"> „</w:t>
      </w:r>
      <w:r w:rsidRPr="006C0C52" w:rsidR="009B5D55">
        <w:rPr>
          <w:rFonts w:ascii="Times New Roman" w:hAnsi="Times New Roman"/>
          <w:sz w:val="24"/>
          <w:szCs w:val="24"/>
        </w:rPr>
        <w:t>käesoleva seaduse § 37 lõike 1</w:t>
      </w:r>
      <w:r w:rsidRPr="006C0C52" w:rsidR="009B5D55">
        <w:rPr>
          <w:rFonts w:ascii="Times New Roman" w:hAnsi="Times New Roman"/>
          <w:sz w:val="24"/>
          <w:szCs w:val="24"/>
          <w:vertAlign w:val="superscript"/>
        </w:rPr>
        <w:t>1</w:t>
      </w:r>
      <w:r w:rsidRPr="006C0C52" w:rsidR="009B5D55">
        <w:rPr>
          <w:rFonts w:ascii="Times New Roman" w:hAnsi="Times New Roman"/>
          <w:sz w:val="24"/>
          <w:szCs w:val="24"/>
        </w:rPr>
        <w:t xml:space="preserve"> </w:t>
      </w:r>
      <w:r w:rsidRPr="006C0C52" w:rsidR="00F87C06">
        <w:rPr>
          <w:rFonts w:ascii="Times New Roman" w:hAnsi="Times New Roman"/>
          <w:sz w:val="24"/>
          <w:szCs w:val="24"/>
        </w:rPr>
        <w:t xml:space="preserve">alusel </w:t>
      </w:r>
      <w:r w:rsidRPr="006C0C52" w:rsidR="007F502C">
        <w:rPr>
          <w:rFonts w:ascii="Times New Roman" w:hAnsi="Times New Roman"/>
          <w:sz w:val="24"/>
          <w:szCs w:val="24"/>
        </w:rPr>
        <w:t>kehtestatud“;</w:t>
      </w:r>
    </w:p>
    <w:p w:rsidRPr="006C0C52" w:rsidR="004F55D8" w:rsidP="00525398" w:rsidRDefault="004F55D8" w14:paraId="3A0B5951" w14:textId="69933883">
      <w:pPr>
        <w:pStyle w:val="ListParagraph"/>
        <w:spacing w:after="0" w:line="240" w:lineRule="auto"/>
        <w:ind w:left="0"/>
        <w:jc w:val="both"/>
        <w:rPr>
          <w:rFonts w:ascii="Times New Roman" w:hAnsi="Times New Roman"/>
          <w:b/>
          <w:bCs/>
          <w:sz w:val="24"/>
          <w:szCs w:val="24"/>
        </w:rPr>
      </w:pPr>
    </w:p>
    <w:p w:rsidRPr="006C0C52" w:rsidR="008D1A99" w:rsidP="00525398" w:rsidRDefault="00A36666" w14:paraId="6A0D65E3" w14:textId="570AE5C4">
      <w:pPr>
        <w:pStyle w:val="ListParagraph"/>
        <w:spacing w:after="0" w:line="240" w:lineRule="auto"/>
        <w:ind w:left="0"/>
        <w:jc w:val="both"/>
        <w:rPr>
          <w:rFonts w:ascii="Times New Roman" w:hAnsi="Times New Roman"/>
          <w:sz w:val="24"/>
          <w:szCs w:val="24"/>
        </w:rPr>
      </w:pPr>
      <w:r w:rsidRPr="4302B595">
        <w:rPr>
          <w:rFonts w:ascii="Times New Roman" w:hAnsi="Times New Roman"/>
          <w:b/>
          <w:bCs/>
          <w:sz w:val="24"/>
          <w:szCs w:val="24"/>
        </w:rPr>
        <w:t>3</w:t>
      </w:r>
      <w:r w:rsidRPr="4302B595" w:rsidR="003736F6">
        <w:rPr>
          <w:rFonts w:ascii="Times New Roman" w:hAnsi="Times New Roman"/>
          <w:b/>
          <w:bCs/>
          <w:sz w:val="24"/>
          <w:szCs w:val="24"/>
        </w:rPr>
        <w:t>8</w:t>
      </w:r>
      <w:r w:rsidRPr="4302B595" w:rsidR="002B66D1">
        <w:rPr>
          <w:rFonts w:ascii="Times New Roman" w:hAnsi="Times New Roman"/>
          <w:b/>
          <w:bCs/>
          <w:sz w:val="24"/>
          <w:szCs w:val="24"/>
        </w:rPr>
        <w:t>)</w:t>
      </w:r>
      <w:r w:rsidRPr="4302B595" w:rsidR="00131C4B">
        <w:rPr>
          <w:rFonts w:ascii="Times New Roman" w:hAnsi="Times New Roman"/>
          <w:sz w:val="24"/>
          <w:szCs w:val="24"/>
        </w:rPr>
        <w:t xml:space="preserve"> </w:t>
      </w:r>
      <w:r w:rsidRPr="4302B595" w:rsidR="008D1A99">
        <w:rPr>
          <w:rFonts w:ascii="Times New Roman" w:hAnsi="Times New Roman"/>
          <w:sz w:val="24"/>
          <w:szCs w:val="24"/>
        </w:rPr>
        <w:t xml:space="preserve">paragrahvi 29 lõikes 1 asendatakse </w:t>
      </w:r>
      <w:r w:rsidRPr="4302B595" w:rsidR="004C35F2">
        <w:rPr>
          <w:rFonts w:ascii="Times New Roman" w:hAnsi="Times New Roman"/>
          <w:sz w:val="24"/>
          <w:szCs w:val="24"/>
        </w:rPr>
        <w:t xml:space="preserve">tekstiosa </w:t>
      </w:r>
      <w:r w:rsidRPr="4302B595" w:rsidR="008D1A99">
        <w:rPr>
          <w:rFonts w:ascii="Times New Roman" w:hAnsi="Times New Roman"/>
          <w:sz w:val="24"/>
          <w:szCs w:val="24"/>
        </w:rPr>
        <w:t>„</w:t>
      </w:r>
      <w:r w:rsidRPr="4302B595" w:rsidR="00BD0510">
        <w:rPr>
          <w:rFonts w:ascii="Times New Roman" w:hAnsi="Times New Roman"/>
          <w:sz w:val="24"/>
          <w:szCs w:val="24"/>
        </w:rPr>
        <w:t>postkontoris, väljastatud isiklikult</w:t>
      </w:r>
      <w:r w:rsidRPr="4302B595" w:rsidR="008D1A99">
        <w:rPr>
          <w:rFonts w:ascii="Times New Roman" w:hAnsi="Times New Roman"/>
          <w:sz w:val="24"/>
          <w:szCs w:val="24"/>
        </w:rPr>
        <w:t>“ sõnaga „</w:t>
      </w:r>
      <w:r w:rsidRPr="4302B595" w:rsidR="00BD0510">
        <w:rPr>
          <w:rFonts w:ascii="Times New Roman" w:hAnsi="Times New Roman"/>
          <w:sz w:val="24"/>
          <w:szCs w:val="24"/>
        </w:rPr>
        <w:t>juurdepääsupunkti</w:t>
      </w:r>
      <w:r w:rsidRPr="4302B595" w:rsidR="008D1A99">
        <w:rPr>
          <w:rFonts w:ascii="Times New Roman" w:hAnsi="Times New Roman"/>
          <w:sz w:val="24"/>
          <w:szCs w:val="24"/>
        </w:rPr>
        <w:t>“;</w:t>
      </w:r>
    </w:p>
    <w:p w:rsidRPr="006C0C52" w:rsidR="008E3067" w:rsidP="00525398" w:rsidRDefault="008E3067" w14:paraId="7C20F1C9" w14:textId="77777777">
      <w:pPr>
        <w:pStyle w:val="ListParagraph"/>
        <w:spacing w:after="0" w:line="240" w:lineRule="auto"/>
        <w:ind w:left="0"/>
        <w:jc w:val="both"/>
        <w:rPr>
          <w:rFonts w:ascii="Times New Roman" w:hAnsi="Times New Roman"/>
          <w:sz w:val="24"/>
          <w:szCs w:val="24"/>
        </w:rPr>
      </w:pPr>
    </w:p>
    <w:p w:rsidRPr="006C0C52" w:rsidR="008E3067" w:rsidP="00525398" w:rsidRDefault="00A21AC4" w14:paraId="325F66EC" w14:textId="688E164D" w14:noSpellErr="1">
      <w:pPr>
        <w:pStyle w:val="ListParagraph"/>
        <w:spacing w:after="0" w:line="240" w:lineRule="auto"/>
        <w:ind w:left="0"/>
        <w:jc w:val="both"/>
        <w:rPr>
          <w:rFonts w:ascii="Times New Roman" w:hAnsi="Times New Roman"/>
          <w:sz w:val="24"/>
          <w:szCs w:val="24"/>
        </w:rPr>
      </w:pPr>
      <w:r w:rsidRPr="48103A1C" w:rsidR="00A21AC4">
        <w:rPr>
          <w:rFonts w:ascii="Times New Roman" w:hAnsi="Times New Roman"/>
          <w:b w:val="1"/>
          <w:bCs w:val="1"/>
          <w:sz w:val="24"/>
          <w:szCs w:val="24"/>
        </w:rPr>
        <w:t>3</w:t>
      </w:r>
      <w:r w:rsidRPr="48103A1C" w:rsidR="003736F6">
        <w:rPr>
          <w:rFonts w:ascii="Times New Roman" w:hAnsi="Times New Roman"/>
          <w:b w:val="1"/>
          <w:bCs w:val="1"/>
          <w:sz w:val="24"/>
          <w:szCs w:val="24"/>
        </w:rPr>
        <w:t>9</w:t>
      </w:r>
      <w:r w:rsidRPr="48103A1C" w:rsidR="008E3067">
        <w:rPr>
          <w:rFonts w:ascii="Times New Roman" w:hAnsi="Times New Roman"/>
          <w:sz w:val="24"/>
          <w:szCs w:val="24"/>
        </w:rPr>
        <w:t>)</w:t>
      </w:r>
      <w:r w:rsidRPr="48103A1C" w:rsidR="008E3067">
        <w:rPr>
          <w:rFonts w:ascii="Times New Roman" w:hAnsi="Times New Roman"/>
          <w:sz w:val="24"/>
          <w:szCs w:val="24"/>
        </w:rPr>
        <w:t xml:space="preserve"> paragrahvi 30 lõi</w:t>
      </w:r>
      <w:r w:rsidRPr="48103A1C" w:rsidR="00B17A1E">
        <w:rPr>
          <w:rFonts w:ascii="Times New Roman" w:hAnsi="Times New Roman"/>
          <w:sz w:val="24"/>
          <w:szCs w:val="24"/>
        </w:rPr>
        <w:t>ge</w:t>
      </w:r>
      <w:r w:rsidRPr="48103A1C" w:rsidR="008E3067">
        <w:rPr>
          <w:rFonts w:ascii="Times New Roman" w:hAnsi="Times New Roman"/>
          <w:sz w:val="24"/>
          <w:szCs w:val="24"/>
        </w:rPr>
        <w:t xml:space="preserve"> 1 muudetakse ja sõnastatakse järgmiselt:</w:t>
      </w:r>
    </w:p>
    <w:p w:rsidRPr="006C0C52" w:rsidR="004F55D8" w:rsidP="00525398" w:rsidRDefault="004F55D8" w14:paraId="6C5962A5" w14:textId="01416B03">
      <w:pPr>
        <w:pStyle w:val="ListParagraph"/>
        <w:spacing w:after="0" w:line="240" w:lineRule="auto"/>
        <w:ind w:left="0"/>
        <w:jc w:val="both"/>
        <w:rPr>
          <w:rFonts w:ascii="Times New Roman" w:hAnsi="Times New Roman"/>
          <w:sz w:val="24"/>
          <w:szCs w:val="24"/>
        </w:rPr>
      </w:pPr>
    </w:p>
    <w:p w:rsidRPr="006C0C52" w:rsidR="008E3067" w:rsidP="48103A1C" w:rsidRDefault="008E3067" w14:paraId="1A12B695" w14:textId="6C6535EC" w14:noSpellErr="1">
      <w:pPr>
        <w:shd w:val="clear" w:color="auto" w:fill="FFFFFF" w:themeFill="background1"/>
        <w:spacing/>
        <w:contextualSpacing/>
        <w:jc w:val="both"/>
        <w:rPr>
          <w:lang w:val="et-EE"/>
        </w:rPr>
      </w:pPr>
      <w:r w:rsidRPr="48103A1C" w:rsidR="008E3067">
        <w:rPr>
          <w:lang w:val="et-EE"/>
        </w:rPr>
        <w:t>„(1) Postisaadetise kättetoimetamise võimatus käesoleva seaduse tähenduses on olukord, kus:</w:t>
      </w:r>
      <w:r>
        <w:br/>
      </w:r>
      <w:bookmarkStart w:name="para30lg1p1" w:id="52"/>
      <w:commentRangeStart w:id="53381295"/>
      <w:del w:author="Maarja-Liis Lall - JUSTDIGI" w:date="2025-10-23T10:42:49.458Z" w:id="302062120">
        <w:r w:rsidRPr="48103A1C" w:rsidDel="008E3067">
          <w:rPr>
            <w:lang w:val="et-EE"/>
          </w:rPr>
          <w:delText>  </w:delText>
        </w:r>
      </w:del>
      <w:bookmarkEnd w:id="52"/>
      <w:r w:rsidRPr="48103A1C" w:rsidR="008E3067">
        <w:rPr>
          <w:lang w:val="et-EE"/>
        </w:rPr>
        <w:t>1</w:t>
      </w:r>
      <w:commentRangeEnd w:id="53381295"/>
      <w:r>
        <w:rPr>
          <w:rStyle w:val="CommentReference"/>
        </w:rPr>
        <w:commentReference w:id="53381295"/>
      </w:r>
      <w:r w:rsidRPr="48103A1C" w:rsidR="008E3067">
        <w:rPr>
          <w:lang w:val="et-EE"/>
        </w:rPr>
        <w:t>) postisaadetist ei ole võimalik saajale edastada tema postiaadressi puudumise, selle ebatäpsuse, loetamatuse või muu sellesarnase põhjuse tõttu;</w:t>
      </w:r>
      <w:r>
        <w:br/>
      </w:r>
      <w:bookmarkStart w:name="para30lg1p2" w:id="53"/>
      <w:del w:author="Maarja-Liis Lall - JUSTDIGI" w:date="2025-10-23T10:42:58.347Z" w:id="134798414">
        <w:r w:rsidRPr="48103A1C" w:rsidDel="008E3067">
          <w:rPr>
            <w:lang w:val="et-EE"/>
          </w:rPr>
          <w:delText>  </w:delText>
        </w:r>
      </w:del>
      <w:bookmarkEnd w:id="53"/>
      <w:r w:rsidRPr="48103A1C" w:rsidR="008E3067">
        <w:rPr>
          <w:lang w:val="et-EE"/>
        </w:rPr>
        <w:t>2) postisaadetise saaja ei tule postiteenuse osutaja määratud aja jooksul postisaadetisele juurdepääsupunkti järele või keeldub postisaadetist vastu võtmast;</w:t>
      </w:r>
      <w:r>
        <w:br/>
      </w:r>
      <w:bookmarkStart w:name="para30lg1p3" w:id="54"/>
      <w:del w:author="Maarja-Liis Lall - JUSTDIGI" w:date="2025-10-23T10:43:13.786Z" w:id="1383831860">
        <w:r w:rsidRPr="48103A1C" w:rsidDel="008E3067">
          <w:rPr>
            <w:lang w:val="et-EE"/>
          </w:rPr>
          <w:delText>  </w:delText>
        </w:r>
      </w:del>
      <w:bookmarkEnd w:id="54"/>
      <w:r w:rsidRPr="48103A1C" w:rsidR="008E3067">
        <w:rPr>
          <w:lang w:val="et-EE"/>
        </w:rPr>
        <w:t>3) postisaadetise eest ei ole tasutud või on tasutud postiteenuse osutaja kehtestatud tasumäärast vähem ja saaja keeldub puuduvat osa tasumast;</w:t>
      </w:r>
      <w:r>
        <w:br/>
      </w:r>
      <w:bookmarkStart w:name="para30lg1p4" w:id="55"/>
      <w:del w:author="Maarja-Liis Lall - JUSTDIGI" w:date="2025-10-23T10:43:20.919Z" w:id="1726291381">
        <w:r w:rsidRPr="48103A1C" w:rsidDel="008E3067">
          <w:rPr>
            <w:lang w:val="et-EE"/>
          </w:rPr>
          <w:delText>  </w:delText>
        </w:r>
      </w:del>
      <w:bookmarkEnd w:id="55"/>
      <w:r w:rsidRPr="48103A1C" w:rsidR="008E3067">
        <w:rPr>
          <w:lang w:val="et-EE"/>
        </w:rPr>
        <w:t xml:space="preserve">4) postisaadetist ei ole võimalik saajale edastada postkasti puudumise, postkastile ligipääsu puudumise või </w:t>
      </w:r>
      <w:r w:rsidRPr="48103A1C" w:rsidR="00B17A1E">
        <w:rPr>
          <w:lang w:val="et-EE"/>
        </w:rPr>
        <w:t xml:space="preserve">käesoleva seaduse § 8 lõike </w:t>
      </w:r>
      <w:r w:rsidRPr="48103A1C" w:rsidR="000554E1">
        <w:rPr>
          <w:lang w:val="et-EE"/>
        </w:rPr>
        <w:t>9</w:t>
      </w:r>
      <w:r w:rsidRPr="48103A1C" w:rsidR="00B17A1E">
        <w:rPr>
          <w:lang w:val="et-EE"/>
        </w:rPr>
        <w:t xml:space="preserve"> alusel </w:t>
      </w:r>
      <w:r w:rsidRPr="48103A1C" w:rsidR="00D258DD">
        <w:rPr>
          <w:lang w:val="et-EE"/>
        </w:rPr>
        <w:t xml:space="preserve">postkasti kohta </w:t>
      </w:r>
      <w:r w:rsidRPr="48103A1C" w:rsidR="008E3067">
        <w:rPr>
          <w:lang w:val="et-EE"/>
        </w:rPr>
        <w:t>kehtestatud nõuete järgimata jätmise tõttu.</w:t>
      </w:r>
      <w:r w:rsidRPr="48103A1C" w:rsidR="00834815">
        <w:rPr>
          <w:lang w:val="et-EE"/>
        </w:rPr>
        <w:t>“;</w:t>
      </w:r>
    </w:p>
    <w:p w:rsidRPr="006C0C52" w:rsidR="00345C2A" w:rsidP="00525398" w:rsidRDefault="00345C2A" w14:paraId="517B5E59" w14:textId="77777777">
      <w:pPr>
        <w:pStyle w:val="ListParagraph"/>
        <w:spacing w:after="0" w:line="240" w:lineRule="auto"/>
        <w:ind w:left="0"/>
        <w:jc w:val="both"/>
        <w:rPr>
          <w:rFonts w:ascii="Times New Roman" w:hAnsi="Times New Roman"/>
          <w:sz w:val="24"/>
          <w:szCs w:val="24"/>
        </w:rPr>
      </w:pPr>
    </w:p>
    <w:p w:rsidRPr="006C0C52" w:rsidR="002B1B32" w:rsidP="00525398" w:rsidRDefault="003736F6" w14:paraId="5D390ADF" w14:textId="1A25C7D0">
      <w:pPr>
        <w:pStyle w:val="ListParagraph"/>
        <w:spacing w:after="0" w:line="240" w:lineRule="auto"/>
        <w:ind w:left="0"/>
        <w:jc w:val="both"/>
        <w:rPr>
          <w:rFonts w:ascii="Times New Roman" w:hAnsi="Times New Roman"/>
          <w:sz w:val="24"/>
          <w:szCs w:val="24"/>
        </w:rPr>
      </w:pPr>
      <w:r w:rsidRPr="4302B595">
        <w:rPr>
          <w:rFonts w:ascii="Times New Roman" w:hAnsi="Times New Roman"/>
          <w:b/>
          <w:bCs/>
          <w:sz w:val="24"/>
          <w:szCs w:val="24"/>
        </w:rPr>
        <w:t>40</w:t>
      </w:r>
      <w:r w:rsidRPr="4302B595" w:rsidR="00B05160">
        <w:rPr>
          <w:rFonts w:ascii="Times New Roman" w:hAnsi="Times New Roman"/>
          <w:b/>
          <w:bCs/>
          <w:sz w:val="24"/>
          <w:szCs w:val="24"/>
        </w:rPr>
        <w:t>)</w:t>
      </w:r>
      <w:r w:rsidRPr="4302B595" w:rsidR="00B05160">
        <w:rPr>
          <w:rFonts w:ascii="Times New Roman" w:hAnsi="Times New Roman"/>
          <w:sz w:val="24"/>
          <w:szCs w:val="24"/>
        </w:rPr>
        <w:t xml:space="preserve"> paragrahvi 31 lõi</w:t>
      </w:r>
      <w:r w:rsidRPr="4302B595" w:rsidR="002B1B32">
        <w:rPr>
          <w:rFonts w:ascii="Times New Roman" w:hAnsi="Times New Roman"/>
          <w:sz w:val="24"/>
          <w:szCs w:val="24"/>
        </w:rPr>
        <w:t>get</w:t>
      </w:r>
      <w:r w:rsidRPr="4302B595" w:rsidR="00B05160">
        <w:rPr>
          <w:rFonts w:ascii="Times New Roman" w:hAnsi="Times New Roman"/>
          <w:sz w:val="24"/>
          <w:szCs w:val="24"/>
        </w:rPr>
        <w:t xml:space="preserve"> 4</w:t>
      </w:r>
      <w:r w:rsidRPr="4302B595" w:rsidR="002B1B32">
        <w:rPr>
          <w:rFonts w:ascii="Times New Roman" w:hAnsi="Times New Roman"/>
          <w:sz w:val="24"/>
          <w:szCs w:val="24"/>
        </w:rPr>
        <w:t xml:space="preserve"> </w:t>
      </w:r>
      <w:r w:rsidRPr="4302B595" w:rsidR="00194CEA">
        <w:rPr>
          <w:rFonts w:ascii="Times New Roman" w:hAnsi="Times New Roman"/>
          <w:sz w:val="24"/>
          <w:szCs w:val="24"/>
        </w:rPr>
        <w:t xml:space="preserve">täiendatakse </w:t>
      </w:r>
      <w:bookmarkStart w:name="_Hlk104811236" w:id="56"/>
      <w:r w:rsidRPr="4302B595" w:rsidR="00194CEA">
        <w:rPr>
          <w:rFonts w:ascii="Times New Roman" w:hAnsi="Times New Roman"/>
          <w:sz w:val="24"/>
          <w:szCs w:val="24"/>
        </w:rPr>
        <w:t xml:space="preserve">pärast </w:t>
      </w:r>
      <w:bookmarkStart w:name="_Hlk104811050" w:id="57"/>
      <w:r w:rsidRPr="4302B595" w:rsidR="00E634F3">
        <w:rPr>
          <w:rFonts w:ascii="Times New Roman" w:hAnsi="Times New Roman"/>
          <w:sz w:val="24"/>
          <w:szCs w:val="24"/>
        </w:rPr>
        <w:t xml:space="preserve">sõna </w:t>
      </w:r>
      <w:r w:rsidRPr="4302B595" w:rsidR="00194CEA">
        <w:rPr>
          <w:rFonts w:ascii="Times New Roman" w:hAnsi="Times New Roman"/>
          <w:sz w:val="24"/>
          <w:szCs w:val="24"/>
        </w:rPr>
        <w:t xml:space="preserve">„müümise“ </w:t>
      </w:r>
      <w:r w:rsidRPr="4302B595" w:rsidR="007324B5">
        <w:rPr>
          <w:rFonts w:ascii="Times New Roman" w:hAnsi="Times New Roman"/>
          <w:sz w:val="24"/>
          <w:szCs w:val="24"/>
        </w:rPr>
        <w:t>tekstiosa</w:t>
      </w:r>
      <w:r w:rsidRPr="4302B595" w:rsidR="00194CEA">
        <w:rPr>
          <w:rFonts w:ascii="Times New Roman" w:hAnsi="Times New Roman"/>
          <w:sz w:val="24"/>
          <w:szCs w:val="24"/>
        </w:rPr>
        <w:t>ga „</w:t>
      </w:r>
      <w:r w:rsidRPr="4302B595" w:rsidR="00146583">
        <w:rPr>
          <w:rFonts w:ascii="Times New Roman" w:hAnsi="Times New Roman"/>
          <w:sz w:val="24"/>
          <w:szCs w:val="24"/>
        </w:rPr>
        <w:t xml:space="preserve">, </w:t>
      </w:r>
      <w:r w:rsidRPr="4302B595" w:rsidR="00194CEA">
        <w:rPr>
          <w:rFonts w:ascii="Times New Roman" w:hAnsi="Times New Roman"/>
          <w:sz w:val="24"/>
          <w:szCs w:val="24"/>
        </w:rPr>
        <w:t>annetamise“;</w:t>
      </w:r>
      <w:bookmarkEnd w:id="56"/>
      <w:bookmarkEnd w:id="57"/>
    </w:p>
    <w:p w:rsidRPr="006C0C52" w:rsidR="002B1B32" w:rsidP="00525398" w:rsidRDefault="002B1B32" w14:paraId="21BFB702" w14:textId="77777777">
      <w:pPr>
        <w:pStyle w:val="ListParagraph"/>
        <w:spacing w:after="0" w:line="240" w:lineRule="auto"/>
        <w:ind w:left="0"/>
        <w:jc w:val="both"/>
        <w:rPr>
          <w:rFonts w:ascii="Times New Roman" w:hAnsi="Times New Roman"/>
          <w:sz w:val="24"/>
          <w:szCs w:val="24"/>
        </w:rPr>
      </w:pPr>
    </w:p>
    <w:p w:rsidRPr="006C0C52" w:rsidR="005E44BF" w:rsidP="00525398" w:rsidRDefault="00743616" w14:paraId="117CD3F3" w14:textId="0A7F8210">
      <w:pPr>
        <w:pStyle w:val="ListParagraph"/>
        <w:spacing w:after="0" w:line="240" w:lineRule="auto"/>
        <w:ind w:left="0"/>
        <w:jc w:val="both"/>
        <w:rPr>
          <w:rFonts w:ascii="Times New Roman" w:hAnsi="Times New Roman"/>
          <w:sz w:val="24"/>
          <w:szCs w:val="24"/>
        </w:rPr>
      </w:pPr>
      <w:r>
        <w:rPr>
          <w:rFonts w:ascii="Times New Roman" w:hAnsi="Times New Roman"/>
          <w:b/>
          <w:bCs/>
          <w:sz w:val="24"/>
          <w:szCs w:val="24"/>
        </w:rPr>
        <w:t>4</w:t>
      </w:r>
      <w:r w:rsidR="003736F6">
        <w:rPr>
          <w:rFonts w:ascii="Times New Roman" w:hAnsi="Times New Roman"/>
          <w:b/>
          <w:bCs/>
          <w:sz w:val="24"/>
          <w:szCs w:val="24"/>
        </w:rPr>
        <w:t>1</w:t>
      </w:r>
      <w:r w:rsidRPr="006C0C52" w:rsidR="00194CEA">
        <w:rPr>
          <w:rFonts w:ascii="Times New Roman" w:hAnsi="Times New Roman"/>
          <w:b/>
          <w:bCs/>
          <w:sz w:val="24"/>
          <w:szCs w:val="24"/>
        </w:rPr>
        <w:t>)</w:t>
      </w:r>
      <w:r w:rsidRPr="006C0C52" w:rsidR="00194CEA">
        <w:rPr>
          <w:rFonts w:ascii="Times New Roman" w:hAnsi="Times New Roman"/>
          <w:sz w:val="24"/>
          <w:szCs w:val="24"/>
        </w:rPr>
        <w:t xml:space="preserve"> paragrahvi 31 lõike 5 teist lauset täiendatakse pärast sõn</w:t>
      </w:r>
      <w:r w:rsidRPr="006C0C52" w:rsidR="006D353B">
        <w:rPr>
          <w:rFonts w:ascii="Times New Roman" w:hAnsi="Times New Roman"/>
          <w:sz w:val="24"/>
          <w:szCs w:val="24"/>
        </w:rPr>
        <w:t xml:space="preserve">a „müüakse“ sõnadega „või annetatakse“; </w:t>
      </w:r>
    </w:p>
    <w:p w:rsidRPr="006C0C52" w:rsidR="009E180A" w:rsidP="00525398" w:rsidRDefault="009E180A" w14:paraId="633734CE" w14:textId="77777777">
      <w:pPr>
        <w:pStyle w:val="ListParagraph"/>
        <w:spacing w:after="0" w:line="240" w:lineRule="auto"/>
        <w:ind w:left="0"/>
        <w:jc w:val="both"/>
        <w:rPr>
          <w:rFonts w:ascii="Times New Roman" w:hAnsi="Times New Roman"/>
          <w:b/>
          <w:bCs/>
          <w:sz w:val="24"/>
          <w:szCs w:val="24"/>
        </w:rPr>
      </w:pPr>
    </w:p>
    <w:p w:rsidRPr="006C0C52" w:rsidR="00213F1E" w:rsidP="00525398" w:rsidRDefault="009F5E6E" w14:paraId="5AC1A857" w14:textId="0CB74BAE">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2</w:t>
      </w:r>
      <w:r w:rsidRPr="006C0C52" w:rsidR="00740E84">
        <w:rPr>
          <w:rFonts w:ascii="Times New Roman" w:hAnsi="Times New Roman"/>
          <w:b/>
          <w:bCs/>
          <w:sz w:val="24"/>
          <w:szCs w:val="24"/>
        </w:rPr>
        <w:t>)</w:t>
      </w:r>
      <w:r w:rsidRPr="006C0C52" w:rsidR="00B24CCA">
        <w:rPr>
          <w:rFonts w:ascii="Times New Roman" w:hAnsi="Times New Roman"/>
          <w:sz w:val="24"/>
          <w:szCs w:val="24"/>
        </w:rPr>
        <w:t xml:space="preserve"> </w:t>
      </w:r>
      <w:r w:rsidRPr="006C0C52" w:rsidR="00213F1E">
        <w:rPr>
          <w:rFonts w:ascii="Times New Roman" w:hAnsi="Times New Roman"/>
          <w:sz w:val="24"/>
          <w:szCs w:val="24"/>
        </w:rPr>
        <w:t>paragrahvi 36 lõi</w:t>
      </w:r>
      <w:r w:rsidRPr="006C0C52" w:rsidR="006D2F3B">
        <w:rPr>
          <w:rFonts w:ascii="Times New Roman" w:hAnsi="Times New Roman"/>
          <w:sz w:val="24"/>
          <w:szCs w:val="24"/>
        </w:rPr>
        <w:t>ked</w:t>
      </w:r>
      <w:r w:rsidRPr="006C0C52" w:rsidR="00213F1E">
        <w:rPr>
          <w:rFonts w:ascii="Times New Roman" w:hAnsi="Times New Roman"/>
          <w:sz w:val="24"/>
          <w:szCs w:val="24"/>
        </w:rPr>
        <w:t xml:space="preserve"> 1</w:t>
      </w:r>
      <w:r w:rsidRPr="006C0C52" w:rsidR="006D2F3B">
        <w:rPr>
          <w:rFonts w:ascii="Times New Roman" w:hAnsi="Times New Roman"/>
          <w:sz w:val="24"/>
          <w:szCs w:val="24"/>
        </w:rPr>
        <w:t xml:space="preserve"> ja 2</w:t>
      </w:r>
      <w:r w:rsidRPr="006C0C52" w:rsidR="00213F1E">
        <w:rPr>
          <w:rFonts w:ascii="Times New Roman" w:hAnsi="Times New Roman"/>
          <w:sz w:val="24"/>
          <w:szCs w:val="24"/>
        </w:rPr>
        <w:t xml:space="preserve"> muudetakse ja sõnastatakse järgmiselt:</w:t>
      </w:r>
    </w:p>
    <w:p w:rsidRPr="006C0C52" w:rsidR="00213F1E" w:rsidP="00525398" w:rsidRDefault="00213F1E" w14:paraId="5264012C" w14:textId="77777777">
      <w:pPr>
        <w:pStyle w:val="ListParagraph"/>
        <w:spacing w:after="0" w:line="240" w:lineRule="auto"/>
        <w:ind w:left="0"/>
        <w:jc w:val="both"/>
        <w:rPr>
          <w:rFonts w:ascii="Times New Roman" w:hAnsi="Times New Roman"/>
          <w:sz w:val="24"/>
          <w:szCs w:val="24"/>
        </w:rPr>
      </w:pPr>
    </w:p>
    <w:p w:rsidRPr="006C0C52" w:rsidR="00213F1E" w:rsidP="00525398" w:rsidRDefault="00213F1E" w14:paraId="618DE094" w14:textId="77777777">
      <w:pPr>
        <w:contextualSpacing/>
        <w:jc w:val="both"/>
        <w:rPr>
          <w:lang w:val="et-EE"/>
        </w:rPr>
      </w:pPr>
      <w:r w:rsidRPr="006C0C52">
        <w:rPr>
          <w:lang w:val="et-EE"/>
        </w:rPr>
        <w:t>„(1) Universaalse postiteenuse osutajal on oma postivõrgu vahendusel üle Eesti:</w:t>
      </w:r>
    </w:p>
    <w:p w:rsidRPr="006C0C52" w:rsidR="00213F1E" w:rsidP="00525398" w:rsidRDefault="00213F1E" w14:paraId="1AED87AD" w14:textId="45F99E52">
      <w:pPr>
        <w:contextualSpacing/>
        <w:jc w:val="both"/>
        <w:rPr>
          <w:lang w:val="et-EE"/>
        </w:rPr>
      </w:pPr>
      <w:r w:rsidRPr="006C0C52">
        <w:rPr>
          <w:lang w:val="et-EE"/>
        </w:rPr>
        <w:t xml:space="preserve">1) kohustus </w:t>
      </w:r>
      <w:r w:rsidRPr="006C0C52" w:rsidR="00B80C7A">
        <w:rPr>
          <w:lang w:val="et-EE"/>
        </w:rPr>
        <w:t xml:space="preserve">maksta välja </w:t>
      </w:r>
      <w:r w:rsidRPr="006C0C52">
        <w:rPr>
          <w:lang w:val="et-EE"/>
        </w:rPr>
        <w:t>pensionid ja toetus</w:t>
      </w:r>
      <w:r w:rsidRPr="006C0C52" w:rsidR="00B80C7A">
        <w:rPr>
          <w:lang w:val="et-EE"/>
        </w:rPr>
        <w:t>ed</w:t>
      </w:r>
      <w:r w:rsidRPr="006C0C52">
        <w:rPr>
          <w:lang w:val="et-EE"/>
        </w:rPr>
        <w:t>;</w:t>
      </w:r>
    </w:p>
    <w:p w:rsidRPr="006C0C52" w:rsidR="006D2F3B" w:rsidP="00525398" w:rsidRDefault="00213F1E" w14:paraId="14288B2A" w14:textId="207A21E0">
      <w:pPr>
        <w:pStyle w:val="ListParagraph"/>
        <w:spacing w:after="0" w:line="240" w:lineRule="auto"/>
        <w:ind w:left="0"/>
        <w:jc w:val="both"/>
        <w:rPr>
          <w:rFonts w:ascii="Times New Roman" w:hAnsi="Times New Roman"/>
          <w:sz w:val="24"/>
          <w:szCs w:val="24"/>
        </w:rPr>
      </w:pPr>
      <w:r w:rsidRPr="4302B595">
        <w:rPr>
          <w:rFonts w:ascii="Times New Roman" w:hAnsi="Times New Roman"/>
          <w:sz w:val="24"/>
          <w:szCs w:val="24"/>
        </w:rPr>
        <w:t xml:space="preserve">2) õigus osutada </w:t>
      </w:r>
      <w:commentRangeStart w:id="58"/>
      <w:r w:rsidRPr="4302B595">
        <w:rPr>
          <w:rFonts w:ascii="Times New Roman" w:hAnsi="Times New Roman"/>
          <w:sz w:val="24"/>
          <w:szCs w:val="24"/>
        </w:rPr>
        <w:t>rahasiirde</w:t>
      </w:r>
      <w:del w:author="Merike Koppel - JUSTDIGI" w:date="2025-10-14T10:19:00Z" w16du:dateUtc="2025-10-14T07:19:00Z" w:id="59">
        <w:r w:rsidDel="00EF1CDB" w:rsidR="001D613E">
          <w:rPr>
            <w:rFonts w:ascii="Times New Roman" w:hAnsi="Times New Roman"/>
            <w:sz w:val="24"/>
            <w:szCs w:val="24"/>
          </w:rPr>
          <w:delText xml:space="preserve"> </w:delText>
        </w:r>
      </w:del>
      <w:r w:rsidR="001D613E">
        <w:rPr>
          <w:rFonts w:ascii="Times New Roman" w:hAnsi="Times New Roman"/>
          <w:sz w:val="24"/>
          <w:szCs w:val="24"/>
        </w:rPr>
        <w:t>teenust</w:t>
      </w:r>
      <w:commentRangeEnd w:id="58"/>
      <w:r w:rsidR="00BE2BE9">
        <w:rPr>
          <w:rStyle w:val="CommentReference"/>
          <w:szCs w:val="20"/>
        </w:rPr>
        <w:commentReference w:id="58"/>
      </w:r>
      <w:r w:rsidRPr="4302B595">
        <w:rPr>
          <w:rFonts w:ascii="Times New Roman" w:hAnsi="Times New Roman"/>
          <w:sz w:val="24"/>
          <w:szCs w:val="24"/>
        </w:rPr>
        <w:t>.</w:t>
      </w:r>
    </w:p>
    <w:p w:rsidRPr="006C0C52" w:rsidR="006D2F3B" w:rsidP="00525398" w:rsidRDefault="006D2F3B" w14:paraId="3BAFF607" w14:textId="77777777">
      <w:pPr>
        <w:pStyle w:val="ListParagraph"/>
        <w:spacing w:after="0" w:line="240" w:lineRule="auto"/>
        <w:ind w:left="0"/>
        <w:jc w:val="both"/>
        <w:rPr>
          <w:rFonts w:ascii="Times New Roman" w:hAnsi="Times New Roman"/>
          <w:sz w:val="24"/>
          <w:szCs w:val="24"/>
        </w:rPr>
      </w:pPr>
    </w:p>
    <w:p w:rsidRPr="006C0C52" w:rsidR="00213F1E" w:rsidP="00525398" w:rsidRDefault="006D2F3B" w14:paraId="257ABFA2" w14:textId="5C3333AB" w14:noSpellErr="1">
      <w:pPr>
        <w:pStyle w:val="ListParagraph"/>
        <w:spacing w:after="0" w:line="240" w:lineRule="auto"/>
        <w:ind w:left="0"/>
        <w:jc w:val="both"/>
        <w:rPr>
          <w:rFonts w:ascii="Times New Roman" w:hAnsi="Times New Roman"/>
          <w:sz w:val="24"/>
          <w:szCs w:val="24"/>
        </w:rPr>
      </w:pPr>
      <w:r w:rsidRPr="48103A1C" w:rsidR="006D2F3B">
        <w:rPr>
          <w:rFonts w:ascii="Times New Roman" w:hAnsi="Times New Roman"/>
          <w:sz w:val="24"/>
          <w:szCs w:val="24"/>
        </w:rPr>
        <w:t>(2) Käesoleva paragrahvi lõikes 1 sätestatud teenuste osutamise</w:t>
      </w:r>
      <w:r w:rsidRPr="48103A1C" w:rsidR="00183260">
        <w:rPr>
          <w:rFonts w:ascii="Times New Roman" w:hAnsi="Times New Roman"/>
          <w:sz w:val="24"/>
          <w:szCs w:val="24"/>
        </w:rPr>
        <w:t>le</w:t>
      </w:r>
      <w:r w:rsidRPr="48103A1C" w:rsidR="00D258DD">
        <w:rPr>
          <w:rFonts w:ascii="Times New Roman" w:hAnsi="Times New Roman"/>
          <w:sz w:val="24"/>
          <w:szCs w:val="24"/>
        </w:rPr>
        <w:t xml:space="preserve"> </w:t>
      </w:r>
      <w:r w:rsidRPr="48103A1C" w:rsidR="00183260">
        <w:rPr>
          <w:rFonts w:ascii="Times New Roman" w:hAnsi="Times New Roman"/>
          <w:sz w:val="24"/>
          <w:szCs w:val="24"/>
        </w:rPr>
        <w:t xml:space="preserve">kohaldatakse </w:t>
      </w:r>
      <w:r w:rsidRPr="48103A1C" w:rsidR="006D2F3B">
        <w:rPr>
          <w:rFonts w:ascii="Times New Roman" w:hAnsi="Times New Roman"/>
          <w:sz w:val="24"/>
          <w:szCs w:val="24"/>
        </w:rPr>
        <w:t xml:space="preserve">võlaõigusseaduses maksekäsundi </w:t>
      </w:r>
      <w:r w:rsidRPr="48103A1C" w:rsidR="00183260">
        <w:rPr>
          <w:rFonts w:ascii="Times New Roman" w:hAnsi="Times New Roman"/>
          <w:sz w:val="24"/>
          <w:szCs w:val="24"/>
        </w:rPr>
        <w:t>kohta sätestatut</w:t>
      </w:r>
      <w:r w:rsidRPr="48103A1C" w:rsidR="00124472">
        <w:rPr>
          <w:rFonts w:ascii="Times New Roman" w:hAnsi="Times New Roman"/>
          <w:sz w:val="24"/>
          <w:szCs w:val="24"/>
        </w:rPr>
        <w:t xml:space="preserve"> </w:t>
      </w:r>
      <w:r w:rsidRPr="48103A1C" w:rsidR="00183260">
        <w:rPr>
          <w:rFonts w:ascii="Times New Roman" w:hAnsi="Times New Roman"/>
          <w:sz w:val="24"/>
          <w:szCs w:val="24"/>
        </w:rPr>
        <w:t xml:space="preserve">ja </w:t>
      </w:r>
      <w:commentRangeStart w:id="1168128232"/>
      <w:r w:rsidRPr="48103A1C" w:rsidR="00DC0CD9">
        <w:rPr>
          <w:rFonts w:ascii="Times New Roman" w:hAnsi="Times New Roman"/>
          <w:sz w:val="24"/>
          <w:szCs w:val="24"/>
        </w:rPr>
        <w:t>lõike 1 punkti</w:t>
      </w:r>
      <w:r w:rsidRPr="48103A1C" w:rsidR="00183260">
        <w:rPr>
          <w:rFonts w:ascii="Times New Roman" w:hAnsi="Times New Roman"/>
          <w:sz w:val="24"/>
          <w:szCs w:val="24"/>
        </w:rPr>
        <w:t>s</w:t>
      </w:r>
      <w:r w:rsidRPr="48103A1C" w:rsidR="00DC0CD9">
        <w:rPr>
          <w:rFonts w:ascii="Times New Roman" w:hAnsi="Times New Roman"/>
          <w:sz w:val="24"/>
          <w:szCs w:val="24"/>
        </w:rPr>
        <w:t xml:space="preserve"> 1</w:t>
      </w:r>
      <w:commentRangeEnd w:id="1168128232"/>
      <w:r>
        <w:rPr>
          <w:rStyle w:val="CommentReference"/>
        </w:rPr>
        <w:commentReference w:id="1168128232"/>
      </w:r>
      <w:r w:rsidRPr="48103A1C" w:rsidR="00DC0CD9">
        <w:rPr>
          <w:rFonts w:ascii="Times New Roman" w:hAnsi="Times New Roman"/>
          <w:sz w:val="24"/>
          <w:szCs w:val="24"/>
        </w:rPr>
        <w:t xml:space="preserve"> </w:t>
      </w:r>
      <w:r w:rsidRPr="48103A1C" w:rsidR="00183260">
        <w:rPr>
          <w:rFonts w:ascii="Times New Roman" w:hAnsi="Times New Roman"/>
          <w:sz w:val="24"/>
          <w:szCs w:val="24"/>
        </w:rPr>
        <w:t>nimetatud teenuse osutamisele kohaldatakse lisaks teistes</w:t>
      </w:r>
      <w:r w:rsidRPr="48103A1C" w:rsidR="00685F3E">
        <w:rPr>
          <w:rFonts w:ascii="Times New Roman" w:hAnsi="Times New Roman"/>
          <w:sz w:val="24"/>
          <w:szCs w:val="24"/>
        </w:rPr>
        <w:t xml:space="preserve"> </w:t>
      </w:r>
      <w:r w:rsidRPr="48103A1C" w:rsidR="00685F3E">
        <w:rPr>
          <w:rFonts w:ascii="Times New Roman" w:hAnsi="Times New Roman"/>
          <w:sz w:val="24"/>
          <w:szCs w:val="24"/>
        </w:rPr>
        <w:t>asjakohastes õigusaktides sätestatu</w:t>
      </w:r>
      <w:r w:rsidRPr="48103A1C" w:rsidR="00183260">
        <w:rPr>
          <w:rFonts w:ascii="Times New Roman" w:hAnsi="Times New Roman"/>
          <w:sz w:val="24"/>
          <w:szCs w:val="24"/>
        </w:rPr>
        <w:t>t</w:t>
      </w:r>
      <w:r w:rsidRPr="48103A1C" w:rsidR="006D2F3B">
        <w:rPr>
          <w:rFonts w:ascii="Times New Roman" w:hAnsi="Times New Roman"/>
          <w:sz w:val="24"/>
          <w:szCs w:val="24"/>
        </w:rPr>
        <w:t>.</w:t>
      </w:r>
      <w:r w:rsidRPr="48103A1C" w:rsidR="00213F1E">
        <w:rPr>
          <w:rFonts w:ascii="Times New Roman" w:hAnsi="Times New Roman"/>
          <w:sz w:val="24"/>
          <w:szCs w:val="24"/>
        </w:rPr>
        <w:t>“;</w:t>
      </w:r>
    </w:p>
    <w:p w:rsidRPr="006C0C52" w:rsidR="00B24CCA" w:rsidP="00525398" w:rsidRDefault="00B24CCA" w14:paraId="090B8550" w14:textId="77777777">
      <w:pPr>
        <w:pStyle w:val="ListParagraph"/>
        <w:spacing w:after="0" w:line="240" w:lineRule="auto"/>
        <w:ind w:left="0"/>
        <w:jc w:val="both"/>
        <w:rPr>
          <w:rFonts w:ascii="Times New Roman" w:hAnsi="Times New Roman"/>
          <w:sz w:val="24"/>
          <w:szCs w:val="24"/>
        </w:rPr>
      </w:pPr>
    </w:p>
    <w:p w:rsidRPr="006C0C52" w:rsidR="00EF44AA" w:rsidP="00525398" w:rsidRDefault="009F5E6E" w14:paraId="69F90E92" w14:textId="7B911220" w14:noSpellErr="1">
      <w:pPr>
        <w:pStyle w:val="ListParagraph"/>
        <w:spacing w:after="0" w:line="240" w:lineRule="auto"/>
        <w:ind w:left="0"/>
        <w:jc w:val="both"/>
        <w:rPr>
          <w:rFonts w:ascii="Times New Roman" w:hAnsi="Times New Roman"/>
          <w:b w:val="1"/>
          <w:bCs w:val="1"/>
          <w:sz w:val="24"/>
          <w:szCs w:val="24"/>
        </w:rPr>
      </w:pPr>
      <w:r w:rsidRPr="2F2D95D3" w:rsidR="009F5E6E">
        <w:rPr>
          <w:rFonts w:ascii="Times New Roman" w:hAnsi="Times New Roman"/>
          <w:b w:val="1"/>
          <w:bCs w:val="1"/>
          <w:sz w:val="24"/>
          <w:szCs w:val="24"/>
        </w:rPr>
        <w:t>4</w:t>
      </w:r>
      <w:r w:rsidRPr="2F2D95D3" w:rsidR="003736F6">
        <w:rPr>
          <w:rFonts w:ascii="Times New Roman" w:hAnsi="Times New Roman"/>
          <w:b w:val="1"/>
          <w:bCs w:val="1"/>
          <w:sz w:val="24"/>
          <w:szCs w:val="24"/>
        </w:rPr>
        <w:t>3</w:t>
      </w:r>
      <w:r w:rsidRPr="2F2D95D3" w:rsidR="00EF44AA">
        <w:rPr>
          <w:rFonts w:ascii="Times New Roman" w:hAnsi="Times New Roman"/>
          <w:b w:val="1"/>
          <w:bCs w:val="1"/>
          <w:sz w:val="24"/>
          <w:szCs w:val="24"/>
        </w:rPr>
        <w:t>)</w:t>
      </w:r>
      <w:r w:rsidRPr="2F2D95D3" w:rsidR="00EF44AA">
        <w:rPr>
          <w:rFonts w:ascii="Times New Roman" w:hAnsi="Times New Roman"/>
          <w:b w:val="1"/>
          <w:bCs w:val="1"/>
          <w:sz w:val="24"/>
          <w:szCs w:val="24"/>
        </w:rPr>
        <w:t xml:space="preserve"> </w:t>
      </w:r>
      <w:r w:rsidRPr="2F2D95D3" w:rsidR="00EF44AA">
        <w:rPr>
          <w:rFonts w:ascii="Times New Roman" w:hAnsi="Times New Roman"/>
          <w:sz w:val="24"/>
          <w:szCs w:val="24"/>
        </w:rPr>
        <w:t xml:space="preserve">paragrahvi 36¹ lõige </w:t>
      </w:r>
      <w:r w:rsidRPr="2F2D95D3" w:rsidR="004A2EF1">
        <w:rPr>
          <w:rFonts w:ascii="Times New Roman" w:hAnsi="Times New Roman"/>
          <w:sz w:val="24"/>
          <w:szCs w:val="24"/>
        </w:rPr>
        <w:t>1</w:t>
      </w:r>
      <w:r w:rsidRPr="2F2D95D3" w:rsidR="00EF44AA">
        <w:rPr>
          <w:rFonts w:ascii="Times New Roman" w:hAnsi="Times New Roman"/>
          <w:sz w:val="24"/>
          <w:szCs w:val="24"/>
        </w:rPr>
        <w:t xml:space="preserve"> muudetakse</w:t>
      </w:r>
      <w:r w:rsidRPr="2F2D95D3" w:rsidR="00EF44AA">
        <w:rPr>
          <w:rFonts w:ascii="Times New Roman" w:hAnsi="Times New Roman"/>
          <w:sz w:val="24"/>
          <w:szCs w:val="24"/>
        </w:rPr>
        <w:t xml:space="preserve"> ja sõnasta</w:t>
      </w:r>
      <w:r w:rsidRPr="2F2D95D3" w:rsidR="00E32230">
        <w:rPr>
          <w:rFonts w:ascii="Times New Roman" w:hAnsi="Times New Roman"/>
          <w:sz w:val="24"/>
          <w:szCs w:val="24"/>
        </w:rPr>
        <w:t>ta</w:t>
      </w:r>
      <w:r w:rsidRPr="2F2D95D3" w:rsidR="00EF44AA">
        <w:rPr>
          <w:rFonts w:ascii="Times New Roman" w:hAnsi="Times New Roman"/>
          <w:sz w:val="24"/>
          <w:szCs w:val="24"/>
        </w:rPr>
        <w:t>kse järgmiselt:</w:t>
      </w:r>
    </w:p>
    <w:p w:rsidRPr="006C0C52" w:rsidR="00EF44AA" w:rsidP="00525398" w:rsidRDefault="00EF44AA" w14:paraId="74AE0804" w14:textId="77777777">
      <w:pPr>
        <w:pStyle w:val="ListParagraph"/>
        <w:spacing w:after="0" w:line="240" w:lineRule="auto"/>
        <w:ind w:left="0"/>
        <w:jc w:val="both"/>
        <w:rPr>
          <w:rFonts w:ascii="Times New Roman" w:hAnsi="Times New Roman"/>
          <w:b/>
          <w:bCs/>
          <w:sz w:val="24"/>
          <w:szCs w:val="24"/>
        </w:rPr>
      </w:pPr>
    </w:p>
    <w:p w:rsidRPr="006C0C52" w:rsidR="004A2EF1" w:rsidP="00525398" w:rsidRDefault="00EF44AA" w14:paraId="71920DCB" w14:textId="2B864849">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4A2EF1">
        <w:rPr>
          <w:rFonts w:ascii="Times New Roman" w:hAnsi="Times New Roman"/>
          <w:sz w:val="24"/>
          <w:szCs w:val="24"/>
        </w:rPr>
        <w:t>1</w:t>
      </w:r>
      <w:r w:rsidRPr="006C0C52">
        <w:rPr>
          <w:rFonts w:ascii="Times New Roman" w:hAnsi="Times New Roman"/>
          <w:sz w:val="24"/>
          <w:szCs w:val="24"/>
        </w:rPr>
        <w:t>)</w:t>
      </w:r>
      <w:r w:rsidRPr="006C0C52">
        <w:rPr>
          <w:rFonts w:ascii="Times New Roman" w:hAnsi="Times New Roman"/>
        </w:rPr>
        <w:t xml:space="preserve"> </w:t>
      </w:r>
      <w:bookmarkStart w:name="_Hlk168401057" w:id="62"/>
      <w:r w:rsidRPr="006C0C52" w:rsidR="004A2EF1">
        <w:rPr>
          <w:rFonts w:ascii="Times New Roman" w:hAnsi="Times New Roman"/>
          <w:sz w:val="24"/>
          <w:szCs w:val="24"/>
        </w:rPr>
        <w:t xml:space="preserve">Universaalse postiteenuse osutajal on kohustus oma postivõrgu vahendusel edastada üle Eesti perioodilisi väljaandeid </w:t>
      </w:r>
      <w:del w:author="Merike Koppel - JUSTDIGI" w:date="2025-10-20T08:20:00Z" w16du:dateUtc="2025-10-20T05:20:00Z" w:id="63">
        <w:r w:rsidRPr="006C0C52" w:rsidDel="004D174A" w:rsidR="004A2EF1">
          <w:rPr>
            <w:rFonts w:ascii="Times New Roman" w:hAnsi="Times New Roman"/>
            <w:sz w:val="24"/>
            <w:szCs w:val="24"/>
          </w:rPr>
          <w:delText>ning</w:delText>
        </w:r>
      </w:del>
      <w:ins w:author="Merike Koppel - JUSTDIGI" w:date="2025-10-20T08:20:00Z" w16du:dateUtc="2025-10-20T05:20:00Z" w:id="64">
        <w:r w:rsidR="004D174A">
          <w:rPr>
            <w:rFonts w:ascii="Times New Roman" w:hAnsi="Times New Roman"/>
            <w:sz w:val="24"/>
            <w:szCs w:val="24"/>
          </w:rPr>
          <w:t>ja</w:t>
        </w:r>
      </w:ins>
      <w:r w:rsidRPr="006C0C52" w:rsidR="00F06885">
        <w:rPr>
          <w:rFonts w:ascii="Times New Roman" w:hAnsi="Times New Roman"/>
          <w:sz w:val="24"/>
          <w:szCs w:val="24"/>
        </w:rPr>
        <w:t xml:space="preserve"> </w:t>
      </w:r>
      <w:r w:rsidRPr="006C0C52" w:rsidR="00F04EC0">
        <w:rPr>
          <w:rFonts w:ascii="Times New Roman" w:hAnsi="Times New Roman"/>
          <w:sz w:val="24"/>
          <w:szCs w:val="24"/>
        </w:rPr>
        <w:t>menetlus</w:t>
      </w:r>
      <w:r w:rsidRPr="006C0C52" w:rsidR="004A2EF1">
        <w:rPr>
          <w:rFonts w:ascii="Times New Roman" w:hAnsi="Times New Roman"/>
          <w:sz w:val="24"/>
          <w:szCs w:val="24"/>
        </w:rPr>
        <w:t>dokumente</w:t>
      </w:r>
      <w:bookmarkEnd w:id="62"/>
      <w:r w:rsidRPr="006C0C52" w:rsidR="004A2EF1">
        <w:rPr>
          <w:rFonts w:ascii="Times New Roman" w:hAnsi="Times New Roman"/>
          <w:sz w:val="24"/>
          <w:szCs w:val="24"/>
        </w:rPr>
        <w:t>.“</w:t>
      </w:r>
      <w:r w:rsidRPr="006C0C52" w:rsidR="00834815">
        <w:rPr>
          <w:rFonts w:ascii="Times New Roman" w:hAnsi="Times New Roman"/>
          <w:sz w:val="24"/>
          <w:szCs w:val="24"/>
        </w:rPr>
        <w:t>;</w:t>
      </w:r>
    </w:p>
    <w:p w:rsidRPr="006C0C52" w:rsidR="004A2EF1" w:rsidP="00525398" w:rsidRDefault="004A2EF1" w14:paraId="000C7F03" w14:textId="77777777">
      <w:pPr>
        <w:pStyle w:val="ListParagraph"/>
        <w:spacing w:after="0" w:line="240" w:lineRule="auto"/>
        <w:ind w:left="0"/>
        <w:jc w:val="both"/>
        <w:rPr>
          <w:rFonts w:ascii="Times New Roman" w:hAnsi="Times New Roman"/>
          <w:sz w:val="24"/>
          <w:szCs w:val="24"/>
        </w:rPr>
      </w:pPr>
    </w:p>
    <w:p w:rsidRPr="006C0C52" w:rsidR="00A90729" w:rsidP="00525398" w:rsidRDefault="00DF6324" w14:paraId="59518F8C" w14:textId="2149FF86">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4</w:t>
      </w:r>
      <w:r w:rsidRPr="006C0C52" w:rsidR="004A2EF1">
        <w:rPr>
          <w:rFonts w:ascii="Times New Roman" w:hAnsi="Times New Roman"/>
          <w:b/>
          <w:bCs/>
          <w:sz w:val="24"/>
          <w:szCs w:val="24"/>
        </w:rPr>
        <w:t>)</w:t>
      </w:r>
      <w:r w:rsidRPr="006C0C52" w:rsidR="004A2EF1">
        <w:rPr>
          <w:rFonts w:ascii="Times New Roman" w:hAnsi="Times New Roman"/>
          <w:sz w:val="24"/>
          <w:szCs w:val="24"/>
        </w:rPr>
        <w:t xml:space="preserve"> </w:t>
      </w:r>
      <w:r w:rsidRPr="006C0C52" w:rsidR="00A90729">
        <w:rPr>
          <w:rFonts w:ascii="Times New Roman" w:hAnsi="Times New Roman"/>
          <w:sz w:val="24"/>
          <w:szCs w:val="24"/>
        </w:rPr>
        <w:t>paragrahvi 36¹ lõiked 2 ja 3 tunnistatakse kehtetuks;</w:t>
      </w:r>
    </w:p>
    <w:p w:rsidRPr="006C0C52" w:rsidR="00A90729" w:rsidP="00525398" w:rsidRDefault="00A90729" w14:paraId="4F782F41" w14:textId="77777777">
      <w:pPr>
        <w:pStyle w:val="ListParagraph"/>
        <w:spacing w:after="0" w:line="240" w:lineRule="auto"/>
        <w:ind w:left="0"/>
        <w:jc w:val="both"/>
        <w:rPr>
          <w:rFonts w:ascii="Times New Roman" w:hAnsi="Times New Roman"/>
          <w:sz w:val="24"/>
          <w:szCs w:val="24"/>
        </w:rPr>
      </w:pPr>
    </w:p>
    <w:p w:rsidRPr="006C0C52" w:rsidR="004A2EF1" w:rsidP="00525398" w:rsidRDefault="00A90729" w14:paraId="07DFF887" w14:textId="5C912677">
      <w:pPr>
        <w:pStyle w:val="ListParagraph"/>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5</w:t>
      </w:r>
      <w:r w:rsidRPr="006C0C52">
        <w:rPr>
          <w:rFonts w:ascii="Times New Roman" w:hAnsi="Times New Roman"/>
          <w:b/>
          <w:bCs/>
          <w:sz w:val="24"/>
          <w:szCs w:val="24"/>
        </w:rPr>
        <w:t>)</w:t>
      </w:r>
      <w:r w:rsidRPr="006C0C52">
        <w:rPr>
          <w:rFonts w:ascii="Times New Roman" w:hAnsi="Times New Roman"/>
          <w:sz w:val="24"/>
          <w:szCs w:val="24"/>
        </w:rPr>
        <w:t xml:space="preserve"> </w:t>
      </w:r>
      <w:r w:rsidRPr="006C0C52" w:rsidR="004A2EF1">
        <w:rPr>
          <w:rFonts w:ascii="Times New Roman" w:hAnsi="Times New Roman"/>
          <w:sz w:val="24"/>
          <w:szCs w:val="24"/>
        </w:rPr>
        <w:t>paragrahvi 36¹ täiendatakse lõi</w:t>
      </w:r>
      <w:r w:rsidRPr="006C0C52" w:rsidR="00505CC7">
        <w:rPr>
          <w:rFonts w:ascii="Times New Roman" w:hAnsi="Times New Roman"/>
          <w:sz w:val="24"/>
          <w:szCs w:val="24"/>
        </w:rPr>
        <w:t>k</w:t>
      </w:r>
      <w:r w:rsidRPr="006C0C52" w:rsidR="001F388E">
        <w:rPr>
          <w:rFonts w:ascii="Times New Roman" w:hAnsi="Times New Roman"/>
          <w:sz w:val="24"/>
          <w:szCs w:val="24"/>
        </w:rPr>
        <w:t>e</w:t>
      </w:r>
      <w:r w:rsidRPr="006C0C52" w:rsidR="004A2EF1">
        <w:rPr>
          <w:rFonts w:ascii="Times New Roman" w:hAnsi="Times New Roman"/>
          <w:sz w:val="24"/>
          <w:szCs w:val="24"/>
        </w:rPr>
        <w:t xml:space="preserve">ga </w:t>
      </w:r>
      <w:r w:rsidRPr="006C0C52">
        <w:rPr>
          <w:rFonts w:ascii="Times New Roman" w:hAnsi="Times New Roman"/>
          <w:sz w:val="24"/>
          <w:szCs w:val="24"/>
        </w:rPr>
        <w:t>5</w:t>
      </w:r>
      <w:r w:rsidRPr="006C0C52" w:rsidR="00F06885">
        <w:rPr>
          <w:rFonts w:ascii="Times New Roman" w:hAnsi="Times New Roman"/>
          <w:sz w:val="24"/>
          <w:szCs w:val="24"/>
        </w:rPr>
        <w:t xml:space="preserve"> </w:t>
      </w:r>
      <w:r w:rsidRPr="006C0C52" w:rsidR="004A2EF1">
        <w:rPr>
          <w:rFonts w:ascii="Times New Roman" w:hAnsi="Times New Roman"/>
          <w:sz w:val="24"/>
          <w:szCs w:val="24"/>
        </w:rPr>
        <w:t>järgmises sõnastuses:</w:t>
      </w:r>
    </w:p>
    <w:p w:rsidRPr="006C0C52" w:rsidR="00B45F89" w:rsidP="00525398" w:rsidRDefault="00B45F89" w14:paraId="6927451D" w14:textId="77777777">
      <w:pPr>
        <w:pStyle w:val="ListParagraph"/>
        <w:spacing w:after="0" w:line="240" w:lineRule="auto"/>
        <w:ind w:left="0"/>
        <w:jc w:val="both"/>
        <w:rPr>
          <w:rFonts w:ascii="Times New Roman" w:hAnsi="Times New Roman"/>
          <w:sz w:val="24"/>
          <w:szCs w:val="24"/>
        </w:rPr>
      </w:pPr>
    </w:p>
    <w:p w:rsidR="004A2EF1" w:rsidP="00525398" w:rsidRDefault="004A2EF1" w14:paraId="65C636CD" w14:textId="3A2B096D">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9E320C">
        <w:rPr>
          <w:rFonts w:ascii="Times New Roman" w:hAnsi="Times New Roman"/>
          <w:sz w:val="24"/>
          <w:szCs w:val="24"/>
        </w:rPr>
        <w:t>(</w:t>
      </w:r>
      <w:r w:rsidRPr="006C0C52" w:rsidR="00A90729">
        <w:rPr>
          <w:rFonts w:ascii="Times New Roman" w:hAnsi="Times New Roman"/>
          <w:sz w:val="24"/>
          <w:szCs w:val="24"/>
        </w:rPr>
        <w:t>5</w:t>
      </w:r>
      <w:r w:rsidRPr="006C0C52" w:rsidR="009E320C">
        <w:rPr>
          <w:rFonts w:ascii="Times New Roman" w:hAnsi="Times New Roman"/>
          <w:sz w:val="24"/>
          <w:szCs w:val="24"/>
        </w:rPr>
        <w:t>)</w:t>
      </w:r>
      <w:r w:rsidRPr="006C0C52">
        <w:rPr>
          <w:rFonts w:ascii="Times New Roman" w:hAnsi="Times New Roman"/>
          <w:sz w:val="24"/>
          <w:szCs w:val="24"/>
        </w:rPr>
        <w:t xml:space="preserve"> </w:t>
      </w:r>
      <w:bookmarkStart w:name="_Hlk163053911" w:id="65"/>
      <w:r w:rsidRPr="006C0C52">
        <w:rPr>
          <w:rFonts w:ascii="Times New Roman" w:hAnsi="Times New Roman"/>
          <w:sz w:val="24"/>
          <w:szCs w:val="24"/>
        </w:rPr>
        <w:t xml:space="preserve">Perioodiliste väljaannete </w:t>
      </w:r>
      <w:r w:rsidR="00B230CD">
        <w:rPr>
          <w:rFonts w:ascii="Times New Roman" w:hAnsi="Times New Roman"/>
          <w:sz w:val="24"/>
          <w:szCs w:val="24"/>
        </w:rPr>
        <w:t>ja</w:t>
      </w:r>
      <w:r w:rsidRPr="006C0C52" w:rsidR="00B230CD">
        <w:rPr>
          <w:rFonts w:ascii="Times New Roman" w:hAnsi="Times New Roman"/>
          <w:sz w:val="24"/>
          <w:szCs w:val="24"/>
        </w:rPr>
        <w:t xml:space="preserve"> </w:t>
      </w:r>
      <w:r w:rsidRPr="006C0C52">
        <w:rPr>
          <w:rFonts w:ascii="Times New Roman" w:hAnsi="Times New Roman"/>
          <w:sz w:val="24"/>
          <w:szCs w:val="24"/>
        </w:rPr>
        <w:t xml:space="preserve">menetlusdokumentide edastamise </w:t>
      </w:r>
      <w:bookmarkEnd w:id="65"/>
      <w:r w:rsidRPr="006C0C52" w:rsidR="00F06885">
        <w:rPr>
          <w:rFonts w:ascii="Times New Roman" w:hAnsi="Times New Roman"/>
          <w:sz w:val="24"/>
          <w:szCs w:val="24"/>
        </w:rPr>
        <w:t xml:space="preserve">täpsemad tingimused </w:t>
      </w:r>
      <w:r w:rsidR="00B230CD">
        <w:rPr>
          <w:rFonts w:ascii="Times New Roman" w:hAnsi="Times New Roman"/>
          <w:sz w:val="24"/>
          <w:szCs w:val="24"/>
        </w:rPr>
        <w:t>ning</w:t>
      </w:r>
      <w:r w:rsidRPr="006C0C52" w:rsidR="00F06885">
        <w:rPr>
          <w:rFonts w:ascii="Times New Roman" w:hAnsi="Times New Roman"/>
          <w:sz w:val="24"/>
          <w:szCs w:val="24"/>
        </w:rPr>
        <w:t xml:space="preserve"> korra </w:t>
      </w:r>
      <w:r w:rsidRPr="006C0C52">
        <w:rPr>
          <w:rFonts w:ascii="Times New Roman" w:hAnsi="Times New Roman"/>
          <w:sz w:val="24"/>
          <w:szCs w:val="24"/>
        </w:rPr>
        <w:t>kehtestab valdkonna eest vastutav minister määrusega.“</w:t>
      </w:r>
      <w:r w:rsidRPr="006C0C52" w:rsidR="00834815">
        <w:rPr>
          <w:rFonts w:ascii="Times New Roman" w:hAnsi="Times New Roman"/>
          <w:sz w:val="24"/>
          <w:szCs w:val="24"/>
        </w:rPr>
        <w:t>;</w:t>
      </w:r>
    </w:p>
    <w:p w:rsidR="002269EF" w:rsidP="00525398" w:rsidRDefault="002269EF" w14:paraId="6D2E9E1B" w14:textId="77777777">
      <w:pPr>
        <w:pStyle w:val="ListParagraph"/>
        <w:spacing w:after="0" w:line="240" w:lineRule="auto"/>
        <w:ind w:left="0"/>
        <w:jc w:val="both"/>
        <w:rPr>
          <w:rFonts w:ascii="Times New Roman" w:hAnsi="Times New Roman"/>
          <w:sz w:val="24"/>
          <w:szCs w:val="24"/>
        </w:rPr>
      </w:pPr>
    </w:p>
    <w:p w:rsidR="00CA4822" w:rsidP="00525398" w:rsidRDefault="002269EF" w14:paraId="36F66465" w14:textId="17F7C43C">
      <w:pPr>
        <w:pStyle w:val="ListParagraph"/>
        <w:spacing w:after="0" w:line="240" w:lineRule="auto"/>
        <w:ind w:left="0"/>
        <w:jc w:val="both"/>
        <w:rPr>
          <w:rFonts w:ascii="Times New Roman" w:hAnsi="Times New Roman"/>
          <w:sz w:val="24"/>
          <w:szCs w:val="24"/>
        </w:rPr>
      </w:pPr>
      <w:r w:rsidRPr="00C25B7E">
        <w:rPr>
          <w:rFonts w:ascii="Times New Roman" w:hAnsi="Times New Roman"/>
          <w:b/>
          <w:bCs/>
          <w:sz w:val="24"/>
          <w:szCs w:val="24"/>
        </w:rPr>
        <w:t>46)</w:t>
      </w:r>
      <w:r w:rsidRPr="00C25B7E">
        <w:rPr>
          <w:rFonts w:ascii="Times New Roman" w:hAnsi="Times New Roman"/>
          <w:sz w:val="24"/>
          <w:szCs w:val="24"/>
        </w:rPr>
        <w:t xml:space="preserve"> paragrahvi 37 lõikest 1 </w:t>
      </w:r>
      <w:del w:author="Merike Koppel - JUSTDIGI" w:date="2025-10-14T10:31:00Z" w16du:dateUtc="2025-10-14T07:31:00Z" w:id="66">
        <w:r w:rsidRPr="00C25B7E" w:rsidDel="005C4B24">
          <w:rPr>
            <w:rFonts w:ascii="Times New Roman" w:hAnsi="Times New Roman"/>
            <w:sz w:val="24"/>
            <w:szCs w:val="24"/>
          </w:rPr>
          <w:delText>eemalda</w:delText>
        </w:r>
      </w:del>
      <w:ins w:author="Merike Koppel - JUSTDIGI" w:date="2025-10-14T10:31:00Z" w16du:dateUtc="2025-10-14T07:31:00Z" w:id="67">
        <w:r w:rsidR="005C4B24">
          <w:rPr>
            <w:rFonts w:ascii="Times New Roman" w:hAnsi="Times New Roman"/>
            <w:sz w:val="24"/>
            <w:szCs w:val="24"/>
          </w:rPr>
          <w:t>jäe</w:t>
        </w:r>
      </w:ins>
      <w:r w:rsidRPr="00C25B7E">
        <w:rPr>
          <w:rFonts w:ascii="Times New Roman" w:hAnsi="Times New Roman"/>
          <w:sz w:val="24"/>
          <w:szCs w:val="24"/>
        </w:rPr>
        <w:t>takse</w:t>
      </w:r>
      <w:ins w:author="Merike Koppel - JUSTDIGI" w:date="2025-10-14T10:31:00Z" w16du:dateUtc="2025-10-14T07:31:00Z" w:id="68">
        <w:r w:rsidR="005C4B24">
          <w:rPr>
            <w:rFonts w:ascii="Times New Roman" w:hAnsi="Times New Roman"/>
            <w:sz w:val="24"/>
            <w:szCs w:val="24"/>
          </w:rPr>
          <w:t xml:space="preserve"> välja</w:t>
        </w:r>
      </w:ins>
      <w:r w:rsidRPr="00C25B7E">
        <w:rPr>
          <w:rFonts w:ascii="Times New Roman" w:hAnsi="Times New Roman"/>
          <w:sz w:val="24"/>
          <w:szCs w:val="24"/>
        </w:rPr>
        <w:t xml:space="preserve"> </w:t>
      </w:r>
      <w:r w:rsidRPr="00C25B7E" w:rsidR="00F4001E">
        <w:rPr>
          <w:rFonts w:ascii="Times New Roman" w:hAnsi="Times New Roman"/>
          <w:sz w:val="24"/>
          <w:szCs w:val="24"/>
        </w:rPr>
        <w:t>tekstiosa</w:t>
      </w:r>
      <w:r w:rsidRPr="00C25B7E">
        <w:rPr>
          <w:rFonts w:ascii="Times New Roman" w:hAnsi="Times New Roman"/>
          <w:sz w:val="24"/>
          <w:szCs w:val="24"/>
        </w:rPr>
        <w:t xml:space="preserve"> „kõigi</w:t>
      </w:r>
      <w:r w:rsidRPr="00C25B7E" w:rsidR="005F24E4">
        <w:rPr>
          <w:rFonts w:ascii="Times New Roman" w:hAnsi="Times New Roman"/>
          <w:sz w:val="24"/>
          <w:szCs w:val="24"/>
        </w:rPr>
        <w:t>l</w:t>
      </w:r>
      <w:r w:rsidRPr="00C25B7E" w:rsidR="00F4001E">
        <w:rPr>
          <w:rFonts w:ascii="Arial" w:hAnsi="Arial" w:cs="Arial"/>
          <w:color w:val="202020"/>
          <w:sz w:val="21"/>
          <w:szCs w:val="21"/>
          <w:shd w:val="clear" w:color="auto" w:fill="FFFFFF"/>
        </w:rPr>
        <w:t xml:space="preserve"> </w:t>
      </w:r>
      <w:r w:rsidRPr="00C25B7E" w:rsidR="00F4001E">
        <w:rPr>
          <w:rFonts w:ascii="Times New Roman" w:hAnsi="Times New Roman"/>
          <w:sz w:val="24"/>
          <w:szCs w:val="24"/>
        </w:rPr>
        <w:t>tööpäevadel ning</w:t>
      </w:r>
      <w:r w:rsidRPr="00C25B7E">
        <w:rPr>
          <w:rFonts w:ascii="Times New Roman" w:hAnsi="Times New Roman"/>
          <w:sz w:val="24"/>
          <w:szCs w:val="24"/>
        </w:rPr>
        <w:t>“;</w:t>
      </w:r>
    </w:p>
    <w:p w:rsidRPr="006C0C52" w:rsidR="00B45479" w:rsidP="00525398" w:rsidRDefault="00B45479" w14:paraId="513C6A44" w14:textId="77777777">
      <w:pPr>
        <w:pStyle w:val="ListParagraph"/>
        <w:spacing w:after="0" w:line="240" w:lineRule="auto"/>
        <w:ind w:left="0"/>
        <w:jc w:val="both"/>
        <w:rPr>
          <w:rFonts w:ascii="Times New Roman" w:hAnsi="Times New Roman"/>
          <w:sz w:val="24"/>
          <w:szCs w:val="24"/>
        </w:rPr>
      </w:pPr>
    </w:p>
    <w:p w:rsidRPr="006C0C52" w:rsidR="00285B58" w:rsidP="00525398" w:rsidRDefault="0007564C" w14:paraId="7BF6CF77" w14:textId="08CB08C0">
      <w:pPr>
        <w:pStyle w:val="ListParagraph"/>
        <w:spacing w:after="0" w:line="240" w:lineRule="auto"/>
        <w:ind w:left="0"/>
        <w:jc w:val="both"/>
        <w:rPr>
          <w:rFonts w:ascii="Times New Roman" w:hAnsi="Times New Roman"/>
          <w:bCs/>
          <w:sz w:val="24"/>
          <w:szCs w:val="24"/>
        </w:rPr>
      </w:pPr>
      <w:r w:rsidRPr="006C0C52">
        <w:rPr>
          <w:rFonts w:ascii="Times New Roman" w:hAnsi="Times New Roman"/>
          <w:b/>
          <w:sz w:val="24"/>
          <w:szCs w:val="24"/>
        </w:rPr>
        <w:t>4</w:t>
      </w:r>
      <w:r w:rsidR="00132DA4">
        <w:rPr>
          <w:rFonts w:ascii="Times New Roman" w:hAnsi="Times New Roman"/>
          <w:b/>
          <w:sz w:val="24"/>
          <w:szCs w:val="24"/>
        </w:rPr>
        <w:t>7</w:t>
      </w:r>
      <w:r w:rsidRPr="006C0C52" w:rsidR="00ED644D">
        <w:rPr>
          <w:rFonts w:ascii="Times New Roman" w:hAnsi="Times New Roman"/>
          <w:b/>
          <w:sz w:val="24"/>
          <w:szCs w:val="24"/>
        </w:rPr>
        <w:t>)</w:t>
      </w:r>
      <w:r w:rsidRPr="006C0C52" w:rsidR="00285B58">
        <w:rPr>
          <w:rFonts w:ascii="Times New Roman" w:hAnsi="Times New Roman"/>
          <w:b/>
          <w:sz w:val="24"/>
          <w:szCs w:val="24"/>
        </w:rPr>
        <w:t xml:space="preserve"> </w:t>
      </w:r>
      <w:r w:rsidRPr="006C0C52" w:rsidR="00285B58">
        <w:rPr>
          <w:rFonts w:ascii="Times New Roman" w:hAnsi="Times New Roman"/>
          <w:bCs/>
          <w:sz w:val="24"/>
          <w:szCs w:val="24"/>
        </w:rPr>
        <w:t xml:space="preserve">paragrahvi 37 </w:t>
      </w:r>
      <w:r w:rsidRPr="006C0C52" w:rsidR="001435B3">
        <w:rPr>
          <w:rFonts w:ascii="Times New Roman" w:hAnsi="Times New Roman"/>
          <w:bCs/>
          <w:sz w:val="24"/>
          <w:szCs w:val="24"/>
        </w:rPr>
        <w:t>täiendatakse lõikega 1¹ järgmises sõnastuses:</w:t>
      </w:r>
    </w:p>
    <w:p w:rsidRPr="006C0C52" w:rsidR="0034329C" w:rsidP="00525398" w:rsidRDefault="0034329C" w14:paraId="462B68D3" w14:textId="77777777">
      <w:pPr>
        <w:pStyle w:val="ListParagraph"/>
        <w:spacing w:after="0" w:line="240" w:lineRule="auto"/>
        <w:ind w:left="0"/>
        <w:jc w:val="both"/>
        <w:rPr>
          <w:rFonts w:ascii="Times New Roman" w:hAnsi="Times New Roman"/>
          <w:bCs/>
          <w:sz w:val="24"/>
          <w:szCs w:val="24"/>
        </w:rPr>
      </w:pPr>
    </w:p>
    <w:p w:rsidRPr="006C0C52" w:rsidR="0034329C" w:rsidP="00525398" w:rsidRDefault="004F55D8" w14:paraId="4BA26EBB" w14:textId="1D587156">
      <w:pPr>
        <w:contextualSpacing/>
        <w:jc w:val="both"/>
        <w:rPr>
          <w:lang w:val="et-EE"/>
        </w:rPr>
      </w:pPr>
      <w:r w:rsidRPr="006C0C52">
        <w:rPr>
          <w:lang w:val="et-EE"/>
        </w:rPr>
        <w:t>„</w:t>
      </w:r>
      <w:r w:rsidRPr="006C0C52" w:rsidR="0034329C">
        <w:rPr>
          <w:lang w:val="et-EE"/>
        </w:rPr>
        <w:t>(</w:t>
      </w:r>
      <w:r w:rsidRPr="006C0C52" w:rsidR="007A4A71">
        <w:rPr>
          <w:lang w:val="et-EE"/>
        </w:rPr>
        <w:t>1¹</w:t>
      </w:r>
      <w:r w:rsidRPr="006C0C52" w:rsidR="0034329C">
        <w:rPr>
          <w:lang w:val="et-EE"/>
        </w:rPr>
        <w:t xml:space="preserve">) </w:t>
      </w:r>
      <w:bookmarkStart w:name="_Hlk167192793" w:id="69"/>
      <w:r w:rsidRPr="006C0C52" w:rsidR="009B5D55">
        <w:rPr>
          <w:lang w:val="et-EE"/>
        </w:rPr>
        <w:t>U</w:t>
      </w:r>
      <w:r w:rsidRPr="006C0C52" w:rsidR="00F90B8E">
        <w:rPr>
          <w:lang w:val="et-EE"/>
        </w:rPr>
        <w:t>niversaalse postiteenuse kvaliteedi</w:t>
      </w:r>
      <w:r w:rsidRPr="006C0C52" w:rsidR="009B5D55">
        <w:rPr>
          <w:lang w:val="et-EE"/>
        </w:rPr>
        <w:t>nõuded</w:t>
      </w:r>
      <w:r w:rsidRPr="006C0C52" w:rsidR="00D726AD">
        <w:rPr>
          <w:lang w:val="et-EE"/>
        </w:rPr>
        <w:t xml:space="preserve">, </w:t>
      </w:r>
      <w:r w:rsidR="001D613E">
        <w:rPr>
          <w:lang w:val="et-EE"/>
        </w:rPr>
        <w:t xml:space="preserve">neist lubatud </w:t>
      </w:r>
      <w:r w:rsidRPr="006C0C52" w:rsidR="00D726AD">
        <w:rPr>
          <w:lang w:val="et-EE"/>
        </w:rPr>
        <w:t>erandid</w:t>
      </w:r>
      <w:r w:rsidRPr="006C0C52" w:rsidR="009B5D55">
        <w:rPr>
          <w:lang w:val="et-EE"/>
        </w:rPr>
        <w:t xml:space="preserve"> ja nende kontrollimise korra </w:t>
      </w:r>
      <w:r w:rsidRPr="006C0C52" w:rsidR="0034329C">
        <w:rPr>
          <w:lang w:val="et-EE"/>
        </w:rPr>
        <w:t>kehtestab valdkonna eest vastutav minister määrusega.</w:t>
      </w:r>
      <w:bookmarkEnd w:id="69"/>
      <w:r w:rsidRPr="006C0C52" w:rsidR="00834815">
        <w:rPr>
          <w:lang w:val="et-EE"/>
        </w:rPr>
        <w:t>“;</w:t>
      </w:r>
    </w:p>
    <w:p w:rsidRPr="006C0C52" w:rsidR="005F01BC" w:rsidP="00525398" w:rsidRDefault="005F01BC" w14:paraId="4682E2C9" w14:textId="77777777">
      <w:pPr>
        <w:contextualSpacing/>
        <w:jc w:val="both"/>
        <w:rPr>
          <w:lang w:val="et-EE"/>
        </w:rPr>
      </w:pPr>
    </w:p>
    <w:p w:rsidRPr="006C0C52" w:rsidR="005F01BC" w:rsidP="00525398" w:rsidRDefault="00A21AC4" w14:paraId="4E30A198" w14:textId="4239D16D">
      <w:pPr>
        <w:contextualSpacing/>
        <w:jc w:val="both"/>
        <w:rPr>
          <w:lang w:val="et-EE"/>
        </w:rPr>
      </w:pPr>
      <w:r w:rsidRPr="006C0C52">
        <w:rPr>
          <w:b/>
          <w:bCs/>
          <w:lang w:val="et-EE"/>
        </w:rPr>
        <w:t>4</w:t>
      </w:r>
      <w:r w:rsidR="00132DA4">
        <w:rPr>
          <w:b/>
          <w:bCs/>
          <w:lang w:val="et-EE"/>
        </w:rPr>
        <w:t>8</w:t>
      </w:r>
      <w:r w:rsidRPr="006C0C52" w:rsidR="005F01BC">
        <w:rPr>
          <w:b/>
          <w:bCs/>
          <w:lang w:val="et-EE"/>
        </w:rPr>
        <w:t>)</w:t>
      </w:r>
      <w:r w:rsidRPr="006C0C52" w:rsidR="005F01BC">
        <w:rPr>
          <w:lang w:val="et-EE"/>
        </w:rPr>
        <w:t xml:space="preserve"> paragrahvi 37 lõiked </w:t>
      </w:r>
      <w:r w:rsidRPr="006C0C52" w:rsidR="00E454F4">
        <w:rPr>
          <w:lang w:val="et-EE"/>
        </w:rPr>
        <w:t>3</w:t>
      </w:r>
      <w:bookmarkStart w:name="_Hlk183785852" w:id="70"/>
      <w:r w:rsidRPr="006C0C52" w:rsidR="0096403B">
        <w:rPr>
          <w:b/>
          <w:bCs/>
          <w:lang w:val="et-EE" w:eastAsia="ar-SA"/>
        </w:rPr>
        <w:t>–</w:t>
      </w:r>
      <w:bookmarkEnd w:id="70"/>
      <w:r w:rsidRPr="006C0C52" w:rsidR="005F01BC">
        <w:rPr>
          <w:lang w:val="et-EE"/>
        </w:rPr>
        <w:t>8 tunnistatakse kehtetuks;</w:t>
      </w:r>
    </w:p>
    <w:p w:rsidRPr="006C0C52" w:rsidR="00F90B8E" w:rsidP="00525398" w:rsidRDefault="00F90B8E" w14:paraId="69B97FC6" w14:textId="77777777">
      <w:pPr>
        <w:pStyle w:val="ListParagraph"/>
        <w:spacing w:after="0" w:line="240" w:lineRule="auto"/>
        <w:ind w:left="0"/>
        <w:jc w:val="both"/>
        <w:rPr>
          <w:rFonts w:ascii="Times New Roman" w:hAnsi="Times New Roman"/>
          <w:b/>
          <w:bCs/>
          <w:sz w:val="24"/>
          <w:szCs w:val="24"/>
        </w:rPr>
      </w:pPr>
    </w:p>
    <w:p w:rsidRPr="006C0C52" w:rsidR="00ED644D" w:rsidP="00525398" w:rsidRDefault="00A21AC4" w14:paraId="76C51C08" w14:textId="73D8FFFA">
      <w:pPr>
        <w:contextualSpacing/>
        <w:jc w:val="both"/>
        <w:rPr>
          <w:lang w:val="et-EE"/>
        </w:rPr>
      </w:pPr>
      <w:r w:rsidRPr="006C0C52">
        <w:rPr>
          <w:b/>
          <w:bCs/>
          <w:lang w:val="et-EE"/>
        </w:rPr>
        <w:t>4</w:t>
      </w:r>
      <w:r w:rsidR="00132DA4">
        <w:rPr>
          <w:b/>
          <w:bCs/>
          <w:lang w:val="et-EE"/>
        </w:rPr>
        <w:t>9</w:t>
      </w:r>
      <w:r w:rsidRPr="006C0C52" w:rsidR="00F90B8E">
        <w:rPr>
          <w:b/>
          <w:bCs/>
          <w:lang w:val="et-EE"/>
        </w:rPr>
        <w:t>)</w:t>
      </w:r>
      <w:r w:rsidRPr="006C0C52" w:rsidR="00E11CA2">
        <w:rPr>
          <w:lang w:val="et-EE"/>
        </w:rPr>
        <w:t xml:space="preserve"> </w:t>
      </w:r>
      <w:r w:rsidRPr="006C0C52" w:rsidR="00ED644D">
        <w:rPr>
          <w:lang w:val="et-EE"/>
        </w:rPr>
        <w:t>s</w:t>
      </w:r>
      <w:r w:rsidRPr="006C0C52" w:rsidR="00EA3CEC">
        <w:rPr>
          <w:lang w:val="et-EE"/>
        </w:rPr>
        <w:t xml:space="preserve">eadust täiendatakse </w:t>
      </w:r>
      <w:r w:rsidRPr="006C0C52" w:rsidR="00110678">
        <w:rPr>
          <w:lang w:val="et-EE"/>
        </w:rPr>
        <w:t>§-</w:t>
      </w:r>
      <w:r w:rsidRPr="006C0C52" w:rsidR="006C5DA4">
        <w:rPr>
          <w:lang w:val="et-EE"/>
        </w:rPr>
        <w:t>de</w:t>
      </w:r>
      <w:r w:rsidRPr="006C0C52" w:rsidR="00110678">
        <w:rPr>
          <w:lang w:val="et-EE"/>
        </w:rPr>
        <w:t xml:space="preserve">ga </w:t>
      </w:r>
      <w:r w:rsidRPr="006C0C52" w:rsidR="00E11CA2">
        <w:rPr>
          <w:lang w:val="et-EE"/>
        </w:rPr>
        <w:t>39</w:t>
      </w:r>
      <w:r w:rsidRPr="006C0C52" w:rsidR="00440CD2">
        <w:rPr>
          <w:vertAlign w:val="superscript"/>
          <w:lang w:val="et-EE"/>
        </w:rPr>
        <w:t>1</w:t>
      </w:r>
      <w:r w:rsidRPr="006C0C52" w:rsidR="002C7207">
        <w:rPr>
          <w:rFonts w:ascii="Calibri" w:hAnsi="Calibri"/>
          <w:sz w:val="22"/>
          <w:szCs w:val="22"/>
          <w:lang w:val="et-EE" w:eastAsia="ar-SA"/>
        </w:rPr>
        <w:t>–</w:t>
      </w:r>
      <w:r w:rsidRPr="006C0C52" w:rsidR="00EF3150">
        <w:rPr>
          <w:lang w:val="et-EE"/>
        </w:rPr>
        <w:t>39</w:t>
      </w:r>
      <w:r w:rsidR="002269EF">
        <w:rPr>
          <w:vertAlign w:val="superscript"/>
          <w:lang w:val="et-EE"/>
        </w:rPr>
        <w:t>3</w:t>
      </w:r>
      <w:r w:rsidRPr="006C0C52" w:rsidR="00EF3150">
        <w:rPr>
          <w:lang w:val="et-EE"/>
        </w:rPr>
        <w:t xml:space="preserve"> </w:t>
      </w:r>
      <w:r w:rsidRPr="006C0C52" w:rsidR="00E11CA2">
        <w:rPr>
          <w:lang w:val="et-EE"/>
        </w:rPr>
        <w:t>järg</w:t>
      </w:r>
      <w:r w:rsidRPr="006C0C52" w:rsidR="00223DE8">
        <w:rPr>
          <w:lang w:val="et-EE"/>
        </w:rPr>
        <w:t>mise</w:t>
      </w:r>
      <w:r w:rsidRPr="006C0C52" w:rsidR="00E11CA2">
        <w:rPr>
          <w:lang w:val="et-EE"/>
        </w:rPr>
        <w:t>s sõnastuses:</w:t>
      </w:r>
    </w:p>
    <w:p w:rsidRPr="00855E60" w:rsidR="001D5444" w:rsidP="3004361F" w:rsidRDefault="6BD07ED5" w14:paraId="6C28FEE4" w14:textId="77B98E61">
      <w:pPr>
        <w:spacing/>
        <w:contextualSpacing/>
        <w:jc w:val="both"/>
        <w:rPr>
          <w:b w:val="1"/>
          <w:bCs w:val="1"/>
        </w:rPr>
      </w:pPr>
      <w:commentRangeStart w:id="71"/>
      <w:r w:rsidRPr="48103A1C" w:rsidR="6BD07ED5">
        <w:rPr>
          <w:rPrChange w:author="Maarja-Liis Lall - JUSTDIGI" w:date="2025-10-20T12:18:00Z" w:id="558136677">
            <w:rPr>
              <w:b w:val="1"/>
              <w:bCs w:val="1"/>
            </w:rPr>
          </w:rPrChange>
        </w:rPr>
        <w:t>„</w:t>
      </w:r>
      <w:commentRangeEnd w:id="71"/>
      <w:r>
        <w:rPr>
          <w:rStyle w:val="CommentReference"/>
        </w:rPr>
        <w:commentReference w:id="71"/>
      </w:r>
      <w:r w:rsidRPr="48103A1C" w:rsidR="6BD07ED5">
        <w:rPr>
          <w:b w:val="1"/>
          <w:bCs w:val="1"/>
        </w:rPr>
        <w:t>§</w:t>
      </w:r>
      <w:r w:rsidRPr="48103A1C" w:rsidR="001D5444">
        <w:rPr>
          <w:b w:val="1"/>
          <w:bCs w:val="1"/>
        </w:rPr>
        <w:t xml:space="preserve"> 39</w:t>
      </w:r>
      <w:r w:rsidRPr="48103A1C" w:rsidR="001D5444">
        <w:rPr>
          <w:b w:val="1"/>
          <w:bCs w:val="1"/>
          <w:vertAlign w:val="superscript"/>
        </w:rPr>
        <w:t>1</w:t>
      </w:r>
      <w:r w:rsidRPr="48103A1C" w:rsidR="001D5444">
        <w:rPr>
          <w:b w:val="1"/>
          <w:bCs w:val="1"/>
        </w:rPr>
        <w:t>.</w:t>
      </w:r>
      <w:commentRangeStart w:id="36310649"/>
      <w:del w:author="Maarja-Liis Lall - JUSTDIGI" w:date="2025-10-23T10:43:51.586Z" w:id="2069671062">
        <w:r w:rsidRPr="48103A1C" w:rsidDel="001D5444">
          <w:rPr>
            <w:b w:val="1"/>
            <w:bCs w:val="1"/>
          </w:rPr>
          <w:delText xml:space="preserve"> </w:delText>
        </w:r>
      </w:del>
      <w:commentRangeEnd w:id="36310649"/>
      <w:r>
        <w:rPr>
          <w:rStyle w:val="CommentReference"/>
        </w:rPr>
        <w:commentReference w:id="36310649"/>
      </w:r>
      <w:r w:rsidRPr="48103A1C" w:rsidR="001D5444">
        <w:rPr>
          <w:b w:val="1"/>
          <w:bCs w:val="1"/>
        </w:rPr>
        <w:t xml:space="preserve"> </w:t>
      </w:r>
      <w:bookmarkStart w:name="_Hlk184974165" w:id="73"/>
      <w:r w:rsidRPr="48103A1C" w:rsidR="001D5444">
        <w:rPr>
          <w:b w:val="1"/>
          <w:bCs w:val="1"/>
        </w:rPr>
        <w:t>Universaalse</w:t>
      </w:r>
      <w:r w:rsidRPr="48103A1C" w:rsidR="001D5444">
        <w:rPr>
          <w:b w:val="1"/>
          <w:bCs w:val="1"/>
        </w:rPr>
        <w:t xml:space="preserve"> </w:t>
      </w:r>
      <w:r w:rsidRPr="48103A1C" w:rsidR="001D5444">
        <w:rPr>
          <w:b w:val="1"/>
          <w:bCs w:val="1"/>
        </w:rPr>
        <w:t>postiteenuse</w:t>
      </w:r>
      <w:r w:rsidRPr="48103A1C" w:rsidR="001D5444">
        <w:rPr>
          <w:b w:val="1"/>
          <w:bCs w:val="1"/>
        </w:rPr>
        <w:t xml:space="preserve"> </w:t>
      </w:r>
      <w:r w:rsidRPr="48103A1C" w:rsidR="0079043F">
        <w:rPr>
          <w:b w:val="1"/>
          <w:bCs w:val="1"/>
        </w:rPr>
        <w:t>osutamise</w:t>
      </w:r>
      <w:r w:rsidRPr="48103A1C" w:rsidR="0079043F">
        <w:rPr>
          <w:b w:val="1"/>
          <w:bCs w:val="1"/>
        </w:rPr>
        <w:t xml:space="preserve"> </w:t>
      </w:r>
      <w:r w:rsidRPr="48103A1C" w:rsidR="0079043F">
        <w:rPr>
          <w:b w:val="1"/>
          <w:bCs w:val="1"/>
        </w:rPr>
        <w:t>eest</w:t>
      </w:r>
      <w:r w:rsidRPr="48103A1C" w:rsidR="0079043F">
        <w:rPr>
          <w:b w:val="1"/>
          <w:bCs w:val="1"/>
        </w:rPr>
        <w:t xml:space="preserve"> </w:t>
      </w:r>
      <w:r w:rsidRPr="48103A1C" w:rsidR="0079043F">
        <w:rPr>
          <w:b w:val="1"/>
          <w:bCs w:val="1"/>
        </w:rPr>
        <w:t>võetav</w:t>
      </w:r>
      <w:r w:rsidRPr="48103A1C" w:rsidR="0079043F">
        <w:rPr>
          <w:b w:val="1"/>
          <w:bCs w:val="1"/>
        </w:rPr>
        <w:t xml:space="preserve"> </w:t>
      </w:r>
      <w:r w:rsidRPr="48103A1C" w:rsidR="001D5444">
        <w:rPr>
          <w:b w:val="1"/>
          <w:bCs w:val="1"/>
        </w:rPr>
        <w:t>põhjendatud</w:t>
      </w:r>
      <w:r w:rsidRPr="48103A1C" w:rsidR="001D5444">
        <w:rPr>
          <w:b w:val="1"/>
          <w:bCs w:val="1"/>
        </w:rPr>
        <w:t xml:space="preserve"> </w:t>
      </w:r>
      <w:r w:rsidRPr="48103A1C" w:rsidR="001D5444">
        <w:rPr>
          <w:b w:val="1"/>
          <w:bCs w:val="1"/>
        </w:rPr>
        <w:t>tasu</w:t>
      </w:r>
      <w:bookmarkEnd w:id="73"/>
    </w:p>
    <w:p w:rsidRPr="006C0C52" w:rsidR="001D5444" w:rsidP="00525398" w:rsidRDefault="001D5444" w14:paraId="7BC75DB2" w14:textId="77777777">
      <w:pPr>
        <w:contextualSpacing/>
        <w:jc w:val="both"/>
        <w:rPr>
          <w:lang w:val="et-EE"/>
        </w:rPr>
      </w:pPr>
    </w:p>
    <w:p w:rsidRPr="006C0C52" w:rsidR="00464868" w:rsidP="00525398" w:rsidRDefault="009754A2" w14:paraId="5ECA3C02" w14:textId="7B2AC8F9" w14:noSpellErr="1">
      <w:pPr>
        <w:spacing/>
        <w:contextualSpacing/>
        <w:jc w:val="both"/>
        <w:rPr>
          <w:lang w:val="et-EE"/>
        </w:rPr>
      </w:pPr>
      <w:r w:rsidRPr="6F50E866" w:rsidR="009754A2">
        <w:rPr>
          <w:lang w:val="et-EE"/>
        </w:rPr>
        <w:t xml:space="preserve">(1) </w:t>
      </w:r>
      <w:r w:rsidRPr="6F50E866" w:rsidR="001D5444">
        <w:rPr>
          <w:lang w:val="et-EE"/>
        </w:rPr>
        <w:t>Universaalse postiteenuse osutaja</w:t>
      </w:r>
      <w:r w:rsidRPr="6F50E866" w:rsidR="00D616DC">
        <w:rPr>
          <w:lang w:val="et-EE"/>
        </w:rPr>
        <w:t xml:space="preserve"> </w:t>
      </w:r>
      <w:commentRangeStart w:id="1944586672"/>
      <w:commentRangeStart w:id="1858706703"/>
      <w:r w:rsidRPr="6F50E866" w:rsidR="00D616DC">
        <w:rPr>
          <w:lang w:val="et-EE"/>
        </w:rPr>
        <w:t>edastab</w:t>
      </w:r>
      <w:commentRangeEnd w:id="1944586672"/>
      <w:r>
        <w:rPr>
          <w:rStyle w:val="CommentReference"/>
        </w:rPr>
        <w:commentReference w:id="1944586672"/>
      </w:r>
      <w:commentRangeEnd w:id="1858706703"/>
      <w:r>
        <w:rPr>
          <w:rStyle w:val="CommentReference"/>
        </w:rPr>
        <w:commentReference w:id="1858706703"/>
      </w:r>
      <w:r w:rsidRPr="6F50E866" w:rsidR="00D616DC">
        <w:rPr>
          <w:lang w:val="et-EE"/>
        </w:rPr>
        <w:t xml:space="preserve"> valdkonna eest vastutavale ministrile kehtestamiseks</w:t>
      </w:r>
      <w:r w:rsidRPr="6F50E866" w:rsidR="001D5444">
        <w:rPr>
          <w:lang w:val="et-EE"/>
        </w:rPr>
        <w:t xml:space="preserve"> </w:t>
      </w:r>
      <w:commentRangeStart w:id="74"/>
      <w:r w:rsidRPr="6F50E866" w:rsidR="00FA40E7">
        <w:rPr>
          <w:lang w:val="et-EE"/>
        </w:rPr>
        <w:t>Konkurentsiameti</w:t>
      </w:r>
      <w:del w:author="Merike Koppel - JUSTDIGI" w:date="2025-10-20T13:17:00Z" w:id="2095580940">
        <w:r w:rsidRPr="6F50E866" w:rsidDel="00FA40E7">
          <w:rPr>
            <w:lang w:val="et-EE"/>
          </w:rPr>
          <w:delText>ga</w:delText>
        </w:r>
      </w:del>
      <w:r w:rsidRPr="6F50E866" w:rsidR="00FA40E7">
        <w:rPr>
          <w:lang w:val="et-EE"/>
        </w:rPr>
        <w:t xml:space="preserve"> kooskõlastatu</w:t>
      </w:r>
      <w:r w:rsidRPr="6F50E866" w:rsidR="00F4001E">
        <w:rPr>
          <w:lang w:val="et-EE"/>
        </w:rPr>
        <w:t>d</w:t>
      </w:r>
      <w:r w:rsidRPr="6F50E866" w:rsidR="00FA40E7">
        <w:rPr>
          <w:lang w:val="et-EE"/>
        </w:rPr>
        <w:t xml:space="preserve"> </w:t>
      </w:r>
      <w:commentRangeEnd w:id="74"/>
      <w:r>
        <w:rPr>
          <w:rStyle w:val="CommentReference"/>
        </w:rPr>
        <w:commentReference w:id="74"/>
      </w:r>
      <w:r w:rsidRPr="6F50E866" w:rsidR="001D5444">
        <w:rPr>
          <w:lang w:val="et-EE"/>
        </w:rPr>
        <w:t>käesoleva</w:t>
      </w:r>
      <w:r w:rsidRPr="6F50E866" w:rsidR="001D5444">
        <w:rPr>
          <w:lang w:val="et-EE"/>
        </w:rPr>
        <w:t xml:space="preserve"> seaduse § 5 lõigetes 2 ja 2</w:t>
      </w:r>
      <w:r w:rsidRPr="6F50E866" w:rsidR="001D5444">
        <w:rPr>
          <w:vertAlign w:val="superscript"/>
          <w:lang w:val="et-EE"/>
        </w:rPr>
        <w:t>1</w:t>
      </w:r>
      <w:r w:rsidRPr="6F50E866" w:rsidR="001D5444">
        <w:rPr>
          <w:lang w:val="et-EE"/>
        </w:rPr>
        <w:t xml:space="preserve"> </w:t>
      </w:r>
      <w:r w:rsidRPr="6F50E866" w:rsidR="00D9782E">
        <w:rPr>
          <w:lang w:val="et-EE"/>
        </w:rPr>
        <w:t xml:space="preserve">nimetatud </w:t>
      </w:r>
      <w:r w:rsidRPr="6F50E866" w:rsidR="009754A2">
        <w:rPr>
          <w:lang w:val="et-EE"/>
        </w:rPr>
        <w:t xml:space="preserve">universaalse postiteenuste osutamise eest võetava põhjendatud tasu (edaspidi </w:t>
      </w:r>
      <w:r w:rsidRPr="6F50E866" w:rsidR="009754A2">
        <w:rPr>
          <w:i w:val="1"/>
          <w:iCs w:val="1"/>
          <w:lang w:val="et-EE"/>
        </w:rPr>
        <w:t>põhjendatud tasu</w:t>
      </w:r>
      <w:r w:rsidRPr="6F50E866" w:rsidR="009754A2">
        <w:rPr>
          <w:lang w:val="et-EE"/>
        </w:rPr>
        <w:t>)</w:t>
      </w:r>
      <w:r w:rsidRPr="6F50E866" w:rsidR="006A397E">
        <w:rPr>
          <w:lang w:val="et-EE"/>
        </w:rPr>
        <w:t>,</w:t>
      </w:r>
      <w:r w:rsidRPr="6F50E866" w:rsidR="009754A2">
        <w:rPr>
          <w:lang w:val="et-EE"/>
        </w:rPr>
        <w:t xml:space="preserve"> </w:t>
      </w:r>
      <w:r w:rsidRPr="6F50E866" w:rsidR="00FA40E7">
        <w:rPr>
          <w:lang w:val="et-EE"/>
        </w:rPr>
        <w:t xml:space="preserve">lähtudes </w:t>
      </w:r>
      <w:r w:rsidRPr="6F50E866" w:rsidR="001D5444">
        <w:rPr>
          <w:lang w:val="et-EE"/>
        </w:rPr>
        <w:t>käesoleva</w:t>
      </w:r>
      <w:r w:rsidRPr="6F50E866" w:rsidR="00FA40E7">
        <w:rPr>
          <w:lang w:val="et-EE"/>
        </w:rPr>
        <w:t>st</w:t>
      </w:r>
      <w:r w:rsidRPr="6F50E866" w:rsidR="001D5444">
        <w:rPr>
          <w:lang w:val="et-EE"/>
        </w:rPr>
        <w:t xml:space="preserve"> seaduse</w:t>
      </w:r>
      <w:r w:rsidRPr="6F50E866" w:rsidR="00FA40E7">
        <w:rPr>
          <w:lang w:val="et-EE"/>
        </w:rPr>
        <w:t>st</w:t>
      </w:r>
      <w:r w:rsidRPr="6F50E866" w:rsidR="001D5444">
        <w:rPr>
          <w:lang w:val="et-EE"/>
        </w:rPr>
        <w:t xml:space="preserve"> ja selle alusel kehtestatud õigusaktide</w:t>
      </w:r>
      <w:r w:rsidRPr="6F50E866" w:rsidR="00FA40E7">
        <w:rPr>
          <w:lang w:val="et-EE"/>
        </w:rPr>
        <w:t>st</w:t>
      </w:r>
      <w:r w:rsidRPr="6F50E866" w:rsidR="00F25911">
        <w:rPr>
          <w:lang w:val="et-EE"/>
        </w:rPr>
        <w:t>.</w:t>
      </w:r>
    </w:p>
    <w:p w:rsidRPr="006C0C52" w:rsidR="003548BA" w:rsidP="00525398" w:rsidRDefault="003548BA" w14:paraId="01E2CBE9" w14:textId="77777777">
      <w:pPr>
        <w:contextualSpacing/>
        <w:jc w:val="both"/>
        <w:rPr>
          <w:lang w:val="et-EE"/>
        </w:rPr>
      </w:pPr>
    </w:p>
    <w:p w:rsidRPr="006C0C52" w:rsidR="001D5444" w:rsidP="00525398" w:rsidRDefault="001D5444" w14:paraId="5A4F331F" w14:textId="163DCC44" w14:noSpellErr="1">
      <w:pPr>
        <w:spacing/>
        <w:contextualSpacing/>
        <w:jc w:val="both"/>
        <w:rPr>
          <w:lang w:val="et-EE"/>
        </w:rPr>
      </w:pPr>
      <w:r w:rsidRPr="58F87EAC" w:rsidR="57DCF921">
        <w:rPr>
          <w:lang w:val="et-EE"/>
        </w:rPr>
        <w:t>(</w:t>
      </w:r>
      <w:r w:rsidRPr="58F87EAC" w:rsidR="5907DF77">
        <w:rPr>
          <w:lang w:val="et-EE"/>
        </w:rPr>
        <w:t>2</w:t>
      </w:r>
      <w:r w:rsidRPr="58F87EAC" w:rsidR="57DCF921">
        <w:rPr>
          <w:lang w:val="et-EE"/>
        </w:rPr>
        <w:t xml:space="preserve">) </w:t>
      </w:r>
      <w:bookmarkStart w:name="_Hlk184976447" w:id="76"/>
      <w:r w:rsidRPr="58F87EAC" w:rsidR="55BE0C90">
        <w:rPr>
          <w:lang w:val="et-EE"/>
        </w:rPr>
        <w:t>P</w:t>
      </w:r>
      <w:r w:rsidRPr="58F87EAC" w:rsidR="57DCF921">
        <w:rPr>
          <w:lang w:val="et-EE"/>
        </w:rPr>
        <w:t xml:space="preserve">õhjendatud tasu </w:t>
      </w:r>
      <w:r w:rsidRPr="58F87EAC" w:rsidR="4A40992F">
        <w:rPr>
          <w:lang w:val="et-EE"/>
        </w:rPr>
        <w:t xml:space="preserve">tuleb </w:t>
      </w:r>
      <w:r w:rsidRPr="58F87EAC" w:rsidR="5CB17162">
        <w:rPr>
          <w:lang w:val="et-EE"/>
        </w:rPr>
        <w:t>kehtesta</w:t>
      </w:r>
      <w:r w:rsidRPr="58F87EAC" w:rsidR="4A40992F">
        <w:rPr>
          <w:lang w:val="et-EE"/>
        </w:rPr>
        <w:t xml:space="preserve">da nii, et oleks järjepidevalt </w:t>
      </w:r>
      <w:commentRangeStart w:id="587803394"/>
      <w:r w:rsidRPr="58F87EAC" w:rsidR="4A40992F">
        <w:rPr>
          <w:lang w:val="et-EE"/>
        </w:rPr>
        <w:t>tagatud</w:t>
      </w:r>
      <w:r w:rsidRPr="58F87EAC" w:rsidR="57DCF921">
        <w:rPr>
          <w:lang w:val="et-EE"/>
        </w:rPr>
        <w:t>:</w:t>
      </w:r>
      <w:commentRangeEnd w:id="587803394"/>
      <w:r>
        <w:rPr>
          <w:rStyle w:val="CommentReference"/>
        </w:rPr>
        <w:commentReference w:id="587803394"/>
      </w:r>
    </w:p>
    <w:p w:rsidRPr="006C0C52" w:rsidR="001D5444" w:rsidP="00525398" w:rsidRDefault="001D5444" w14:paraId="0A246FB2" w14:textId="34A3562E">
      <w:pPr>
        <w:contextualSpacing/>
        <w:jc w:val="both"/>
        <w:rPr>
          <w:lang w:val="et-EE"/>
        </w:rPr>
      </w:pPr>
      <w:r w:rsidRPr="006C0C52">
        <w:rPr>
          <w:lang w:val="et-EE"/>
        </w:rPr>
        <w:t xml:space="preserve">1) </w:t>
      </w:r>
      <w:r w:rsidRPr="006C0C52" w:rsidR="00532C70">
        <w:rPr>
          <w:lang w:val="et-EE"/>
        </w:rPr>
        <w:t>investeeringud tegevus- ja arenduskohustuse täitmiseks;</w:t>
      </w:r>
    </w:p>
    <w:p w:rsidR="00532C70" w:rsidP="00525398" w:rsidRDefault="00532C70" w14:paraId="1B4980AD" w14:textId="60D8AE4F">
      <w:pPr>
        <w:contextualSpacing/>
        <w:jc w:val="both"/>
        <w:rPr>
          <w:lang w:val="et-EE"/>
        </w:rPr>
      </w:pPr>
      <w:r>
        <w:rPr>
          <w:lang w:val="et-EE"/>
        </w:rPr>
        <w:t>2</w:t>
      </w:r>
      <w:r w:rsidRPr="006C0C52" w:rsidR="001D5444">
        <w:rPr>
          <w:lang w:val="et-EE"/>
        </w:rPr>
        <w:t xml:space="preserve">) </w:t>
      </w:r>
      <w:commentRangeStart w:id="77"/>
      <w:r w:rsidRPr="006C0C52" w:rsidR="00E11EAB">
        <w:rPr>
          <w:lang w:val="et-EE"/>
        </w:rPr>
        <w:t>kapitalikulu ehk</w:t>
      </w:r>
      <w:r w:rsidRPr="006C0C52" w:rsidR="0012535B">
        <w:rPr>
          <w:lang w:val="et-EE"/>
        </w:rPr>
        <w:t xml:space="preserve"> </w:t>
      </w:r>
      <w:r w:rsidRPr="006C0C52" w:rsidR="001D5444">
        <w:rPr>
          <w:lang w:val="et-EE"/>
        </w:rPr>
        <w:t>põhjendatud tulukus</w:t>
      </w:r>
      <w:del w:author="Merike Koppel - JUSTDIGI" w:date="2025-10-14T10:33:00Z" w16du:dateUtc="2025-10-14T07:33:00Z" w:id="78">
        <w:r w:rsidRPr="006C0C52" w:rsidDel="00043D33" w:rsidR="0079043F">
          <w:rPr>
            <w:lang w:val="et-EE"/>
          </w:rPr>
          <w:delText>e</w:delText>
        </w:r>
      </w:del>
      <w:commentRangeEnd w:id="77"/>
      <w:r w:rsidR="00124614">
        <w:rPr>
          <w:rStyle w:val="CommentReference"/>
          <w:rFonts w:ascii="Calibri" w:hAnsi="Calibri"/>
          <w:szCs w:val="20"/>
          <w:lang w:val="et-EE"/>
        </w:rPr>
        <w:commentReference w:id="77"/>
      </w:r>
      <w:r>
        <w:rPr>
          <w:lang w:val="et-EE"/>
        </w:rPr>
        <w:t>;</w:t>
      </w:r>
      <w:r w:rsidRPr="00532C70">
        <w:rPr>
          <w:lang w:val="et-EE"/>
        </w:rPr>
        <w:t xml:space="preserve"> </w:t>
      </w:r>
    </w:p>
    <w:p w:rsidRPr="006C0C52" w:rsidR="001D5444" w:rsidP="00525398" w:rsidRDefault="00532C70" w14:paraId="32DDC5B9" w14:textId="3E682583">
      <w:pPr>
        <w:contextualSpacing/>
        <w:jc w:val="both"/>
        <w:rPr>
          <w:lang w:val="et-EE"/>
        </w:rPr>
      </w:pPr>
      <w:r>
        <w:rPr>
          <w:lang w:val="et-EE"/>
        </w:rPr>
        <w:t xml:space="preserve">3) </w:t>
      </w:r>
      <w:r w:rsidRPr="006C0C52">
        <w:rPr>
          <w:lang w:val="et-EE"/>
        </w:rPr>
        <w:t>kvaliteedinõuete täitmise</w:t>
      </w:r>
      <w:r>
        <w:rPr>
          <w:lang w:val="et-EE"/>
        </w:rPr>
        <w:t xml:space="preserve"> </w:t>
      </w:r>
      <w:commentRangeStart w:id="79"/>
      <w:r>
        <w:rPr>
          <w:lang w:val="et-EE"/>
        </w:rPr>
        <w:t>kulud</w:t>
      </w:r>
      <w:commentRangeEnd w:id="79"/>
      <w:r w:rsidR="00C67909">
        <w:rPr>
          <w:rStyle w:val="CommentReference"/>
          <w:rFonts w:ascii="Calibri" w:hAnsi="Calibri"/>
          <w:szCs w:val="20"/>
          <w:lang w:val="et-EE"/>
        </w:rPr>
        <w:commentReference w:id="79"/>
      </w:r>
      <w:r>
        <w:rPr>
          <w:lang w:val="et-EE"/>
        </w:rPr>
        <w:t>;</w:t>
      </w:r>
    </w:p>
    <w:p w:rsidRPr="006C0C52" w:rsidR="00532C70" w:rsidP="00525398" w:rsidRDefault="00532C70" w14:paraId="7534893B" w14:textId="398EC8E6">
      <w:pPr>
        <w:contextualSpacing/>
        <w:jc w:val="both"/>
        <w:rPr>
          <w:lang w:val="et-EE"/>
        </w:rPr>
      </w:pPr>
      <w:r>
        <w:rPr>
          <w:lang w:val="et-EE"/>
        </w:rPr>
        <w:t xml:space="preserve">4) </w:t>
      </w:r>
      <w:r w:rsidRPr="006C0C52">
        <w:rPr>
          <w:lang w:val="et-EE"/>
        </w:rPr>
        <w:t>vajalikud muutuv-</w:t>
      </w:r>
      <w:r>
        <w:rPr>
          <w:lang w:val="et-EE"/>
        </w:rPr>
        <w:t xml:space="preserve"> </w:t>
      </w:r>
      <w:r w:rsidRPr="006C0C52">
        <w:rPr>
          <w:lang w:val="et-EE"/>
        </w:rPr>
        <w:t>ja tegevuskulud</w:t>
      </w:r>
      <w:r>
        <w:rPr>
          <w:lang w:val="et-EE"/>
        </w:rPr>
        <w:t>.</w:t>
      </w:r>
    </w:p>
    <w:p w:rsidRPr="006C0C52" w:rsidR="00931B7E" w:rsidP="00525398" w:rsidRDefault="00931B7E" w14:paraId="518646A3" w14:textId="77777777">
      <w:pPr>
        <w:contextualSpacing/>
        <w:jc w:val="both"/>
        <w:rPr>
          <w:lang w:val="et-EE"/>
        </w:rPr>
      </w:pPr>
    </w:p>
    <w:p w:rsidRPr="006C0C52" w:rsidR="00931B7E" w:rsidP="00525398" w:rsidRDefault="00931B7E" w14:paraId="73E42C1C" w14:textId="3655D8BC">
      <w:pPr>
        <w:contextualSpacing/>
        <w:jc w:val="both"/>
        <w:rPr>
          <w:lang w:val="et-EE"/>
        </w:rPr>
      </w:pPr>
      <w:r w:rsidRPr="006C0C52">
        <w:rPr>
          <w:lang w:val="et-EE"/>
        </w:rPr>
        <w:t xml:space="preserve">(3) Universaalse postiteenuse osutaja </w:t>
      </w:r>
      <w:r w:rsidRPr="006C0C52" w:rsidR="0012535B">
        <w:rPr>
          <w:lang w:val="et-EE"/>
        </w:rPr>
        <w:t>avalikustab</w:t>
      </w:r>
      <w:r w:rsidRPr="006C0C52">
        <w:rPr>
          <w:lang w:val="et-EE"/>
        </w:rPr>
        <w:t xml:space="preserve"> põhjendatud tasu suuruse oma veebilehel ja postkontorites vähemalt 30 </w:t>
      </w:r>
      <w:r w:rsidRPr="006C0C52" w:rsidR="00343328">
        <w:rPr>
          <w:lang w:val="et-EE"/>
        </w:rPr>
        <w:t>kalendri</w:t>
      </w:r>
      <w:r w:rsidRPr="006C0C52">
        <w:rPr>
          <w:lang w:val="et-EE"/>
        </w:rPr>
        <w:t>päeva enne tasu jõustumist.</w:t>
      </w:r>
    </w:p>
    <w:bookmarkEnd w:id="76"/>
    <w:p w:rsidRPr="006C0C52" w:rsidR="001D5444" w:rsidP="00525398" w:rsidRDefault="001D5444" w14:paraId="00F71DAE" w14:textId="77777777">
      <w:pPr>
        <w:contextualSpacing/>
        <w:jc w:val="both"/>
        <w:rPr>
          <w:lang w:val="et-EE"/>
        </w:rPr>
      </w:pPr>
    </w:p>
    <w:p w:rsidRPr="006C0C52" w:rsidR="001D5444" w:rsidP="00525398" w:rsidRDefault="001D5444" w14:paraId="233A5D07" w14:textId="063F48D0" w14:noSpellErr="1">
      <w:pPr>
        <w:spacing/>
        <w:contextualSpacing/>
        <w:jc w:val="both"/>
        <w:rPr>
          <w:b w:val="1"/>
          <w:bCs w:val="1"/>
          <w:lang w:val="et-EE"/>
        </w:rPr>
      </w:pPr>
      <w:r w:rsidRPr="48103A1C" w:rsidR="001D5444">
        <w:rPr>
          <w:b w:val="1"/>
          <w:bCs w:val="1"/>
          <w:lang w:val="et-EE"/>
        </w:rPr>
        <w:t>§ 39².</w:t>
      </w:r>
      <w:r w:rsidRPr="48103A1C" w:rsidR="001D5444">
        <w:rPr>
          <w:b w:val="1"/>
          <w:bCs w:val="1"/>
          <w:lang w:val="et-EE"/>
        </w:rPr>
        <w:t xml:space="preserve"> </w:t>
      </w:r>
      <w:commentRangeStart w:id="1823076759"/>
      <w:del w:author="Maarja-Liis Lall - JUSTDIGI" w:date="2025-10-23T10:44:06.659Z" w:id="2053629177">
        <w:r w:rsidRPr="48103A1C" w:rsidDel="001D5444">
          <w:rPr>
            <w:b w:val="1"/>
            <w:bCs w:val="1"/>
            <w:lang w:val="et-EE"/>
          </w:rPr>
          <w:delText xml:space="preserve"> </w:delText>
        </w:r>
      </w:del>
      <w:bookmarkStart w:name="_Hlk184974146" w:id="80"/>
      <w:commentRangeEnd w:id="1823076759"/>
      <w:r>
        <w:rPr>
          <w:rStyle w:val="CommentReference"/>
        </w:rPr>
        <w:commentReference w:id="1823076759"/>
      </w:r>
      <w:r w:rsidRPr="48103A1C" w:rsidR="00343328">
        <w:rPr>
          <w:b w:val="1"/>
          <w:bCs w:val="1"/>
          <w:lang w:val="et-EE"/>
        </w:rPr>
        <w:t>P</w:t>
      </w:r>
      <w:r w:rsidRPr="48103A1C" w:rsidR="001D5444">
        <w:rPr>
          <w:b w:val="1"/>
          <w:bCs w:val="1"/>
          <w:lang w:val="et-EE"/>
        </w:rPr>
        <w:t>õhjendatud tasu arvestamise alused</w:t>
      </w:r>
    </w:p>
    <w:bookmarkEnd w:id="80"/>
    <w:p w:rsidRPr="006C0C52" w:rsidR="001D5444" w:rsidP="00525398" w:rsidRDefault="001D5444" w14:paraId="110F8D98" w14:textId="00C67C97">
      <w:pPr>
        <w:contextualSpacing/>
        <w:jc w:val="both"/>
        <w:rPr>
          <w:b/>
          <w:bCs/>
          <w:lang w:val="et-EE"/>
        </w:rPr>
      </w:pPr>
    </w:p>
    <w:p w:rsidRPr="006C0C52" w:rsidR="001D5444" w:rsidP="00525398" w:rsidRDefault="001D5444" w14:paraId="620D6B48" w14:textId="7B09CD9E">
      <w:pPr>
        <w:contextualSpacing/>
        <w:jc w:val="both"/>
        <w:rPr>
          <w:lang w:val="et-EE"/>
        </w:rPr>
      </w:pPr>
      <w:r w:rsidRPr="006C0C52">
        <w:rPr>
          <w:lang w:val="et-EE"/>
        </w:rPr>
        <w:t xml:space="preserve">(1) </w:t>
      </w:r>
      <w:r w:rsidRPr="006C0C52" w:rsidR="00343328">
        <w:rPr>
          <w:lang w:val="et-EE"/>
        </w:rPr>
        <w:t>P</w:t>
      </w:r>
      <w:r w:rsidRPr="006C0C52">
        <w:rPr>
          <w:lang w:val="et-EE"/>
        </w:rPr>
        <w:t xml:space="preserve">õhjendatud tasu peab </w:t>
      </w:r>
      <w:r w:rsidR="00E8755C">
        <w:rPr>
          <w:lang w:val="et-EE"/>
        </w:rPr>
        <w:t>põhine</w:t>
      </w:r>
      <w:r w:rsidRPr="006C0C52" w:rsidR="00E8755C">
        <w:rPr>
          <w:lang w:val="et-EE"/>
        </w:rPr>
        <w:t xml:space="preserve">ma </w:t>
      </w:r>
      <w:r w:rsidRPr="006C0C52">
        <w:rPr>
          <w:lang w:val="et-EE"/>
        </w:rPr>
        <w:t xml:space="preserve">universaalse postiteenuse </w:t>
      </w:r>
      <w:r w:rsidRPr="006C0C52" w:rsidR="00343328">
        <w:rPr>
          <w:lang w:val="et-EE"/>
        </w:rPr>
        <w:t xml:space="preserve">osutamise </w:t>
      </w:r>
      <w:r w:rsidRPr="006C0C52">
        <w:rPr>
          <w:lang w:val="et-EE"/>
        </w:rPr>
        <w:t xml:space="preserve">kuludel, olema </w:t>
      </w:r>
      <w:r w:rsidRPr="006C0C52" w:rsidR="00343328">
        <w:rPr>
          <w:lang w:val="et-EE"/>
        </w:rPr>
        <w:t xml:space="preserve">läbipaistev, mittediskrimineeriv ja </w:t>
      </w:r>
      <w:r w:rsidRPr="006C0C52">
        <w:rPr>
          <w:lang w:val="et-EE"/>
        </w:rPr>
        <w:t>sama kogu riigi territooriumil</w:t>
      </w:r>
      <w:r w:rsidRPr="006C0C52" w:rsidR="00343328">
        <w:rPr>
          <w:lang w:val="et-EE"/>
        </w:rPr>
        <w:t xml:space="preserve"> ning</w:t>
      </w:r>
      <w:bookmarkStart w:name="_Hlk184892996" w:id="81"/>
      <w:r w:rsidRPr="006C0C52" w:rsidR="00CA49BC">
        <w:rPr>
          <w:lang w:val="et-EE"/>
        </w:rPr>
        <w:t xml:space="preserve"> </w:t>
      </w:r>
      <w:r w:rsidRPr="006C0C52" w:rsidR="00343328">
        <w:rPr>
          <w:lang w:val="et-EE"/>
        </w:rPr>
        <w:t xml:space="preserve">tagama universaalse postiteenuse kättesaadavuse </w:t>
      </w:r>
      <w:r w:rsidRPr="006C0C52">
        <w:rPr>
          <w:lang w:val="et-EE"/>
        </w:rPr>
        <w:t>kõigile kasutajatele</w:t>
      </w:r>
      <w:bookmarkEnd w:id="81"/>
      <w:r w:rsidRPr="006C0C52">
        <w:rPr>
          <w:lang w:val="et-EE"/>
        </w:rPr>
        <w:t>.</w:t>
      </w:r>
    </w:p>
    <w:p w:rsidRPr="006C0C52" w:rsidR="001D5444" w:rsidP="00525398" w:rsidRDefault="001D5444" w14:paraId="37D99774" w14:textId="1CB4A845">
      <w:pPr>
        <w:contextualSpacing/>
        <w:jc w:val="both"/>
        <w:rPr>
          <w:lang w:val="et-EE"/>
        </w:rPr>
      </w:pPr>
    </w:p>
    <w:p w:rsidRPr="006C0C52" w:rsidR="00CF4404" w:rsidP="00525398" w:rsidRDefault="00CF4404" w14:paraId="0724F373" w14:textId="743F621F">
      <w:pPr>
        <w:contextualSpacing/>
        <w:jc w:val="both"/>
        <w:rPr>
          <w:lang w:val="et-EE"/>
        </w:rPr>
      </w:pPr>
      <w:r w:rsidRPr="006C0C52">
        <w:rPr>
          <w:lang w:val="et-EE"/>
        </w:rPr>
        <w:t>(2) Põhjendatud tasu sisse arvatavad kulud peavad olema põhjendatud, lähtuma kulu</w:t>
      </w:r>
      <w:r w:rsidR="001A236A">
        <w:rPr>
          <w:lang w:val="et-EE"/>
        </w:rPr>
        <w:t>tõhususest</w:t>
      </w:r>
      <w:r w:rsidRPr="006C0C52">
        <w:rPr>
          <w:lang w:val="et-EE"/>
        </w:rPr>
        <w:t xml:space="preserve"> </w:t>
      </w:r>
      <w:r w:rsidR="005A7EE7">
        <w:rPr>
          <w:lang w:val="et-EE"/>
        </w:rPr>
        <w:t>ja</w:t>
      </w:r>
      <w:r w:rsidRPr="006C0C52">
        <w:rPr>
          <w:lang w:val="et-EE"/>
        </w:rPr>
        <w:t xml:space="preserve"> võimaldama universaalse postiteenuse osutajal</w:t>
      </w:r>
      <w:r w:rsidR="00AE6994">
        <w:rPr>
          <w:lang w:val="et-EE"/>
        </w:rPr>
        <w:t xml:space="preserve"> täita</w:t>
      </w:r>
      <w:r w:rsidRPr="006C0C52">
        <w:rPr>
          <w:lang w:val="et-EE"/>
        </w:rPr>
        <w:t xml:space="preserve"> õigusaktidega sätestatud kohustus</w:t>
      </w:r>
      <w:r w:rsidR="009625E6">
        <w:rPr>
          <w:lang w:val="et-EE"/>
        </w:rPr>
        <w:t>i</w:t>
      </w:r>
      <w:r w:rsidRPr="006C0C52">
        <w:rPr>
          <w:lang w:val="et-EE"/>
        </w:rPr>
        <w:t>.</w:t>
      </w:r>
    </w:p>
    <w:p w:rsidRPr="006C0C52" w:rsidR="00CF4404" w:rsidP="00525398" w:rsidRDefault="00CF4404" w14:paraId="6E21FD30" w14:textId="77777777">
      <w:pPr>
        <w:contextualSpacing/>
        <w:jc w:val="both"/>
        <w:rPr>
          <w:lang w:val="et-EE"/>
        </w:rPr>
      </w:pPr>
    </w:p>
    <w:p w:rsidRPr="006C0C52" w:rsidR="00DB092E" w:rsidP="00525398" w:rsidRDefault="00DB092E" w14:paraId="672B5112" w14:textId="6DE807F2">
      <w:pPr>
        <w:contextualSpacing/>
        <w:jc w:val="both"/>
        <w:rPr>
          <w:lang w:val="et-EE"/>
        </w:rPr>
      </w:pPr>
      <w:r w:rsidRPr="006C0C52">
        <w:rPr>
          <w:lang w:val="et-EE"/>
        </w:rPr>
        <w:t>(</w:t>
      </w:r>
      <w:r w:rsidRPr="006C0C52" w:rsidR="00CF4404">
        <w:rPr>
          <w:lang w:val="et-EE"/>
        </w:rPr>
        <w:t>3</w:t>
      </w:r>
      <w:r w:rsidRPr="006C0C52">
        <w:rPr>
          <w:lang w:val="et-EE"/>
        </w:rPr>
        <w:t xml:space="preserve">) </w:t>
      </w:r>
      <w:commentRangeStart w:id="82"/>
      <w:r w:rsidRPr="006C0C52">
        <w:rPr>
          <w:lang w:val="et-EE"/>
        </w:rPr>
        <w:t>Põhjendatud tegevuskulu</w:t>
      </w:r>
      <w:r w:rsidR="001C2A10">
        <w:rPr>
          <w:lang w:val="et-EE"/>
        </w:rPr>
        <w:t>si</w:t>
      </w:r>
      <w:r w:rsidRPr="006C0C52">
        <w:rPr>
          <w:lang w:val="et-EE"/>
        </w:rPr>
        <w:t>d hin</w:t>
      </w:r>
      <w:r w:rsidR="001C2A10">
        <w:rPr>
          <w:lang w:val="et-EE"/>
        </w:rPr>
        <w:t>natakse</w:t>
      </w:r>
      <w:r w:rsidRPr="006C0C52">
        <w:rPr>
          <w:lang w:val="et-EE"/>
        </w:rPr>
        <w:t xml:space="preserve"> </w:t>
      </w:r>
      <w:commentRangeEnd w:id="82"/>
      <w:r w:rsidR="00830AF1">
        <w:rPr>
          <w:rStyle w:val="CommentReference"/>
          <w:rFonts w:ascii="Calibri" w:hAnsi="Calibri"/>
          <w:szCs w:val="20"/>
          <w:lang w:val="et-EE"/>
        </w:rPr>
        <w:commentReference w:id="82"/>
      </w:r>
      <w:r w:rsidRPr="006C0C52">
        <w:rPr>
          <w:lang w:val="et-EE"/>
        </w:rPr>
        <w:t>järgmis</w:t>
      </w:r>
      <w:r w:rsidRPr="006C0C52" w:rsidR="00343328">
        <w:rPr>
          <w:lang w:val="et-EE"/>
        </w:rPr>
        <w:t>t</w:t>
      </w:r>
      <w:r w:rsidRPr="006C0C52">
        <w:rPr>
          <w:lang w:val="et-EE"/>
        </w:rPr>
        <w:t>e</w:t>
      </w:r>
      <w:r w:rsidR="001C2A10">
        <w:rPr>
          <w:lang w:val="et-EE"/>
        </w:rPr>
        <w:t xml:space="preserve"> meetodite abil</w:t>
      </w:r>
      <w:r w:rsidRPr="006C0C52">
        <w:rPr>
          <w:lang w:val="et-EE"/>
        </w:rPr>
        <w:t xml:space="preserve">: </w:t>
      </w:r>
    </w:p>
    <w:p w:rsidRPr="006C0C52" w:rsidR="00DB092E" w:rsidP="00525398" w:rsidRDefault="00DB092E" w14:paraId="03D20765" w14:textId="3968E137">
      <w:pPr>
        <w:contextualSpacing/>
        <w:jc w:val="both"/>
        <w:rPr>
          <w:lang w:val="et-EE"/>
        </w:rPr>
      </w:pPr>
      <w:r w:rsidRPr="006C0C52">
        <w:rPr>
          <w:lang w:val="et-EE"/>
        </w:rPr>
        <w:t>1) kulude</w:t>
      </w:r>
      <w:r w:rsidRPr="006C0C52" w:rsidR="00A21AC4">
        <w:rPr>
          <w:lang w:val="et-EE"/>
        </w:rPr>
        <w:t xml:space="preserve"> muutuste</w:t>
      </w:r>
      <w:r w:rsidRPr="006C0C52" w:rsidR="00343328">
        <w:rPr>
          <w:lang w:val="et-EE"/>
        </w:rPr>
        <w:t xml:space="preserve"> jälgimine</w:t>
      </w:r>
      <w:r w:rsidRPr="006C0C52">
        <w:rPr>
          <w:lang w:val="et-EE"/>
        </w:rPr>
        <w:t xml:space="preserve"> ajas ja </w:t>
      </w:r>
      <w:r w:rsidR="003668AD">
        <w:rPr>
          <w:lang w:val="et-EE"/>
        </w:rPr>
        <w:t>nende võrdlemine</w:t>
      </w:r>
      <w:r w:rsidRPr="006C0C52">
        <w:rPr>
          <w:lang w:val="et-EE"/>
        </w:rPr>
        <w:t xml:space="preserve"> alampalga muutusega;</w:t>
      </w:r>
    </w:p>
    <w:p w:rsidRPr="006C0C52" w:rsidR="00DB092E" w:rsidP="00525398" w:rsidRDefault="00DB092E" w14:paraId="2B7257BA" w14:textId="0B0D72C3">
      <w:pPr>
        <w:contextualSpacing/>
        <w:jc w:val="both"/>
        <w:rPr>
          <w:lang w:val="et-EE"/>
        </w:rPr>
      </w:pPr>
      <w:r w:rsidRPr="006C0C52">
        <w:rPr>
          <w:lang w:val="et-EE"/>
        </w:rPr>
        <w:t>2) kulukomponentide põhjendatuse analüüs, sealhulgas eksperdihinnangud.</w:t>
      </w:r>
    </w:p>
    <w:p w:rsidRPr="006C0C52" w:rsidR="00DB092E" w:rsidP="00525398" w:rsidRDefault="00DB092E" w14:paraId="0E8C5ED3" w14:textId="1DF8606F">
      <w:pPr>
        <w:contextualSpacing/>
        <w:jc w:val="both"/>
        <w:rPr>
          <w:lang w:val="et-EE"/>
        </w:rPr>
      </w:pPr>
    </w:p>
    <w:p w:rsidRPr="006C0C52" w:rsidR="001D5444" w:rsidP="00525398" w:rsidRDefault="001D5444" w14:paraId="3193FF01" w14:textId="7C6C248D">
      <w:pPr>
        <w:contextualSpacing/>
        <w:jc w:val="both"/>
        <w:rPr>
          <w:lang w:val="et-EE"/>
        </w:rPr>
      </w:pPr>
      <w:r w:rsidRPr="4302B595">
        <w:rPr>
          <w:lang w:val="et-EE"/>
        </w:rPr>
        <w:t>(</w:t>
      </w:r>
      <w:r w:rsidRPr="4302B595" w:rsidR="00CF4404">
        <w:rPr>
          <w:lang w:val="et-EE"/>
        </w:rPr>
        <w:t>4</w:t>
      </w:r>
      <w:r w:rsidRPr="4302B595">
        <w:rPr>
          <w:lang w:val="et-EE"/>
        </w:rPr>
        <w:t>) Põhjendatud tasu sisse ei arvata järgmisi kulu</w:t>
      </w:r>
      <w:r w:rsidRPr="4302B595" w:rsidR="00D9782E">
        <w:rPr>
          <w:lang w:val="et-EE"/>
        </w:rPr>
        <w:t>sid</w:t>
      </w:r>
      <w:r w:rsidRPr="4302B595">
        <w:rPr>
          <w:lang w:val="et-EE"/>
        </w:rPr>
        <w:t>:</w:t>
      </w:r>
    </w:p>
    <w:p w:rsidR="001A236A" w:rsidP="00525398" w:rsidRDefault="001D5444" w14:paraId="68BB9D00" w14:textId="77777777">
      <w:pPr>
        <w:contextualSpacing/>
        <w:jc w:val="both"/>
        <w:rPr>
          <w:lang w:val="et-EE"/>
        </w:rPr>
      </w:pPr>
      <w:r w:rsidRPr="006C0C52">
        <w:rPr>
          <w:lang w:val="et-EE"/>
        </w:rPr>
        <w:t>1) ebatõenäoliselt laekuvate nõuete kulu;</w:t>
      </w:r>
    </w:p>
    <w:p w:rsidR="001A236A" w:rsidP="00525398" w:rsidRDefault="001A236A" w14:paraId="40CE1BF5" w14:textId="5395EFD0">
      <w:pPr>
        <w:contextualSpacing/>
        <w:jc w:val="both"/>
        <w:rPr>
          <w:lang w:val="et-EE"/>
        </w:rPr>
      </w:pPr>
      <w:r>
        <w:rPr>
          <w:lang w:val="et-EE"/>
        </w:rPr>
        <w:t>2) erisoodustuse kulu;</w:t>
      </w:r>
    </w:p>
    <w:p w:rsidR="001A236A" w:rsidP="00525398" w:rsidRDefault="001A236A" w14:paraId="42842592" w14:textId="2BF3D617">
      <w:pPr>
        <w:contextualSpacing/>
        <w:jc w:val="both"/>
        <w:rPr>
          <w:lang w:val="et-EE"/>
        </w:rPr>
      </w:pPr>
      <w:r>
        <w:rPr>
          <w:lang w:val="et-EE"/>
        </w:rPr>
        <w:t>3) finantskulu;</w:t>
      </w:r>
    </w:p>
    <w:p w:rsidR="001D5444" w:rsidP="00525398" w:rsidRDefault="001A236A" w14:paraId="4C5289EF" w14:textId="5B39A269">
      <w:pPr>
        <w:contextualSpacing/>
        <w:jc w:val="both"/>
        <w:rPr>
          <w:lang w:val="et-EE"/>
        </w:rPr>
      </w:pPr>
      <w:r>
        <w:rPr>
          <w:lang w:val="et-EE"/>
        </w:rPr>
        <w:t>4</w:t>
      </w:r>
      <w:r w:rsidRPr="006C0C52" w:rsidR="001D5444">
        <w:rPr>
          <w:lang w:val="et-EE"/>
        </w:rPr>
        <w:t xml:space="preserve">) </w:t>
      </w:r>
      <w:commentRangeStart w:id="83"/>
      <w:r w:rsidRPr="00405396" w:rsidR="001D5444">
        <w:rPr>
          <w:lang w:val="et-EE"/>
        </w:rPr>
        <w:t>sponsorlus</w:t>
      </w:r>
      <w:commentRangeEnd w:id="83"/>
      <w:r w:rsidR="008F5F12">
        <w:rPr>
          <w:rStyle w:val="CommentReference"/>
          <w:rFonts w:ascii="Calibri" w:hAnsi="Calibri"/>
          <w:szCs w:val="20"/>
          <w:lang w:val="et-EE"/>
        </w:rPr>
        <w:commentReference w:id="83"/>
      </w:r>
      <w:ins w:author="Merike Koppel - JUSTDIGI" w:date="2025-10-17T09:59:00Z" w16du:dateUtc="2025-10-17T06:59:00Z" w:id="84">
        <w:r w:rsidR="00A87BAD">
          <w:rPr>
            <w:lang w:val="et-EE"/>
          </w:rPr>
          <w:t>kulu</w:t>
        </w:r>
      </w:ins>
      <w:r w:rsidRPr="00405396" w:rsidR="001D5444">
        <w:rPr>
          <w:lang w:val="et-EE"/>
        </w:rPr>
        <w:t>, kingitus</w:t>
      </w:r>
      <w:ins w:author="Merike Koppel - JUSTDIGI" w:date="2025-10-20T08:34:00Z" w16du:dateUtc="2025-10-20T05:34:00Z" w:id="85">
        <w:r w:rsidR="00790E7A">
          <w:rPr>
            <w:lang w:val="et-EE"/>
          </w:rPr>
          <w:t>te</w:t>
        </w:r>
      </w:ins>
      <w:r w:rsidRPr="00405396" w:rsidR="001D5444">
        <w:rPr>
          <w:lang w:val="et-EE"/>
        </w:rPr>
        <w:t xml:space="preserve"> ja annetus</w:t>
      </w:r>
      <w:r w:rsidRPr="00405396" w:rsidR="003F29A8">
        <w:rPr>
          <w:lang w:val="et-EE"/>
        </w:rPr>
        <w:t>kulu</w:t>
      </w:r>
      <w:r w:rsidRPr="00405396" w:rsidR="001D5444">
        <w:rPr>
          <w:lang w:val="et-EE"/>
        </w:rPr>
        <w:t>;</w:t>
      </w:r>
    </w:p>
    <w:p w:rsidRPr="006C0C52" w:rsidR="001A236A" w:rsidP="00525398" w:rsidRDefault="001A236A" w14:paraId="29A599DE" w14:textId="12C000AD">
      <w:pPr>
        <w:contextualSpacing/>
        <w:jc w:val="both"/>
        <w:rPr>
          <w:lang w:val="et-EE"/>
        </w:rPr>
      </w:pPr>
      <w:r>
        <w:rPr>
          <w:lang w:val="et-EE"/>
        </w:rPr>
        <w:t>5) tulumaksukulu;</w:t>
      </w:r>
    </w:p>
    <w:p w:rsidRPr="006C0C52" w:rsidR="001D5444" w:rsidP="00525398" w:rsidRDefault="001A236A" w14:paraId="5E1BED50" w14:textId="58FE5F71">
      <w:pPr>
        <w:contextualSpacing/>
        <w:jc w:val="both"/>
        <w:rPr>
          <w:lang w:val="et-EE"/>
        </w:rPr>
      </w:pPr>
      <w:r>
        <w:rPr>
          <w:lang w:val="et-EE"/>
        </w:rPr>
        <w:t>6</w:t>
      </w:r>
      <w:r w:rsidRPr="006C0C52" w:rsidR="001D5444">
        <w:rPr>
          <w:lang w:val="et-EE"/>
        </w:rPr>
        <w:t>) universaalse postiteenuse osutamisega mitteseotud kulu;</w:t>
      </w:r>
    </w:p>
    <w:p w:rsidRPr="006C0C52" w:rsidR="001D5444" w:rsidP="00525398" w:rsidRDefault="001A236A" w14:paraId="560C96C4" w14:textId="7BE94FFC">
      <w:pPr>
        <w:contextualSpacing/>
        <w:jc w:val="both"/>
        <w:rPr>
          <w:lang w:val="et-EE"/>
        </w:rPr>
      </w:pPr>
      <w:r>
        <w:rPr>
          <w:lang w:val="et-EE"/>
        </w:rPr>
        <w:t>7</w:t>
      </w:r>
      <w:r w:rsidRPr="4302B595" w:rsidR="001D5444">
        <w:rPr>
          <w:lang w:val="et-EE"/>
        </w:rPr>
        <w:t>) õigusaktide alusel ettevõtjale määratud trahv</w:t>
      </w:r>
      <w:r w:rsidRPr="4302B595" w:rsidR="00D0001A">
        <w:rPr>
          <w:lang w:val="et-EE"/>
        </w:rPr>
        <w:t>id</w:t>
      </w:r>
      <w:r w:rsidRPr="4302B595" w:rsidR="001D5444">
        <w:rPr>
          <w:lang w:val="et-EE"/>
        </w:rPr>
        <w:t xml:space="preserve"> ja viivised ning mu</w:t>
      </w:r>
      <w:r w:rsidRPr="4302B595" w:rsidR="00D0001A">
        <w:rPr>
          <w:lang w:val="et-EE"/>
        </w:rPr>
        <w:t>u</w:t>
      </w:r>
      <w:r w:rsidRPr="4302B595" w:rsidR="001D5444">
        <w:rPr>
          <w:lang w:val="et-EE"/>
        </w:rPr>
        <w:t>d rahalis</w:t>
      </w:r>
      <w:r w:rsidRPr="4302B595" w:rsidR="00D0001A">
        <w:rPr>
          <w:lang w:val="et-EE"/>
        </w:rPr>
        <w:t>ed</w:t>
      </w:r>
      <w:r w:rsidRPr="4302B595" w:rsidR="001D5444">
        <w:rPr>
          <w:lang w:val="et-EE"/>
        </w:rPr>
        <w:t xml:space="preserve"> kohustus</w:t>
      </w:r>
      <w:r w:rsidRPr="4302B595" w:rsidR="00D0001A">
        <w:rPr>
          <w:lang w:val="et-EE"/>
        </w:rPr>
        <w:t>ed</w:t>
      </w:r>
      <w:r w:rsidRPr="4302B595" w:rsidR="001D5444">
        <w:rPr>
          <w:lang w:val="et-EE"/>
        </w:rPr>
        <w:t xml:space="preserve">, mis on tingitud ettevõtja kohustuse </w:t>
      </w:r>
      <w:r w:rsidRPr="4302B595" w:rsidR="00D0001A">
        <w:rPr>
          <w:lang w:val="et-EE"/>
        </w:rPr>
        <w:t>täitmata jätmisest</w:t>
      </w:r>
      <w:r>
        <w:rPr>
          <w:lang w:val="et-EE"/>
        </w:rPr>
        <w:t>.</w:t>
      </w:r>
    </w:p>
    <w:p w:rsidRPr="006C0C52" w:rsidR="00A21AC4" w:rsidP="00525398" w:rsidRDefault="00A21AC4" w14:paraId="3C829C76" w14:textId="77777777">
      <w:pPr>
        <w:contextualSpacing/>
        <w:jc w:val="both"/>
        <w:rPr>
          <w:lang w:val="et-EE"/>
        </w:rPr>
      </w:pPr>
    </w:p>
    <w:p w:rsidRPr="006C0C52" w:rsidR="00A21AC4" w:rsidP="00525398" w:rsidRDefault="00A21AC4" w14:paraId="52D14249" w14:textId="774EE34A">
      <w:pPr>
        <w:contextualSpacing/>
        <w:jc w:val="both"/>
        <w:rPr>
          <w:lang w:val="et-EE"/>
        </w:rPr>
      </w:pPr>
      <w:r w:rsidRPr="006C0C52">
        <w:rPr>
          <w:lang w:val="et-EE"/>
        </w:rPr>
        <w:t>(</w:t>
      </w:r>
      <w:r w:rsidR="00B416DB">
        <w:rPr>
          <w:lang w:val="et-EE"/>
        </w:rPr>
        <w:t>5</w:t>
      </w:r>
      <w:r w:rsidRPr="006C0C52">
        <w:rPr>
          <w:lang w:val="et-EE"/>
        </w:rPr>
        <w:t xml:space="preserve">) </w:t>
      </w:r>
      <w:bookmarkStart w:name="_Hlk198291795" w:id="86"/>
      <w:r w:rsidRPr="006C0C52">
        <w:rPr>
          <w:lang w:val="et-EE"/>
        </w:rPr>
        <w:t xml:space="preserve">Konkurentsiamet </w:t>
      </w:r>
      <w:bookmarkStart w:name="_Hlk203650765" w:id="87"/>
      <w:r w:rsidRPr="006C0C52">
        <w:rPr>
          <w:lang w:val="et-EE"/>
        </w:rPr>
        <w:t xml:space="preserve">töötab välja ja avalikustab oma </w:t>
      </w:r>
      <w:r w:rsidRPr="006C0C52" w:rsidR="00F16659">
        <w:rPr>
          <w:lang w:val="et-EE"/>
        </w:rPr>
        <w:t xml:space="preserve">veebilehel </w:t>
      </w:r>
      <w:r w:rsidRPr="006C0C52">
        <w:rPr>
          <w:lang w:val="et-EE"/>
        </w:rPr>
        <w:t xml:space="preserve">põhjendatud tasu </w:t>
      </w:r>
      <w:commentRangeStart w:id="88"/>
      <w:r w:rsidRPr="006C0C52">
        <w:rPr>
          <w:lang w:val="et-EE"/>
        </w:rPr>
        <w:t>arv</w:t>
      </w:r>
      <w:r w:rsidRPr="006C0C52" w:rsidR="003B1C71">
        <w:rPr>
          <w:lang w:val="et-EE"/>
        </w:rPr>
        <w:t>es</w:t>
      </w:r>
      <w:r w:rsidRPr="006C0C52">
        <w:rPr>
          <w:lang w:val="et-EE"/>
        </w:rPr>
        <w:t>tamise</w:t>
      </w:r>
      <w:del w:author="Merike Koppel - JUSTDIGI" w:date="2025-10-20T08:34:00Z" w16du:dateUtc="2025-10-20T05:34:00Z" w:id="89">
        <w:r w:rsidRPr="006C0C52" w:rsidDel="00790E7A">
          <w:rPr>
            <w:lang w:val="et-EE"/>
          </w:rPr>
          <w:delText>ks</w:delText>
        </w:r>
      </w:del>
      <w:r w:rsidRPr="006C0C52">
        <w:rPr>
          <w:lang w:val="et-EE"/>
        </w:rPr>
        <w:t xml:space="preserve"> </w:t>
      </w:r>
      <w:r w:rsidRPr="006C0C52" w:rsidR="00F16659">
        <w:rPr>
          <w:lang w:val="et-EE"/>
        </w:rPr>
        <w:t>ning</w:t>
      </w:r>
      <w:r w:rsidRPr="006C0C52">
        <w:rPr>
          <w:lang w:val="et-EE"/>
        </w:rPr>
        <w:t xml:space="preserve"> kulude </w:t>
      </w:r>
      <w:r w:rsidRPr="006C0C52" w:rsidR="00F16659">
        <w:rPr>
          <w:lang w:val="et-EE"/>
        </w:rPr>
        <w:t xml:space="preserve">ja </w:t>
      </w:r>
      <w:r w:rsidRPr="006C0C52">
        <w:rPr>
          <w:lang w:val="et-EE"/>
        </w:rPr>
        <w:t>põhjendatud tulukuse hindamise</w:t>
      </w:r>
      <w:del w:author="Merike Koppel - JUSTDIGI" w:date="2025-10-20T08:34:00Z" w16du:dateUtc="2025-10-20T05:34:00Z" w:id="90">
        <w:r w:rsidRPr="006C0C52" w:rsidDel="00790E7A">
          <w:rPr>
            <w:lang w:val="et-EE"/>
          </w:rPr>
          <w:delText>ks</w:delText>
        </w:r>
      </w:del>
      <w:r w:rsidRPr="006C0C52">
        <w:rPr>
          <w:lang w:val="et-EE"/>
        </w:rPr>
        <w:t xml:space="preserve"> </w:t>
      </w:r>
      <w:commentRangeEnd w:id="88"/>
      <w:r w:rsidR="00E97C9C">
        <w:rPr>
          <w:rStyle w:val="CommentReference"/>
          <w:rFonts w:ascii="Calibri" w:hAnsi="Calibri"/>
          <w:szCs w:val="20"/>
          <w:lang w:val="et-EE"/>
        </w:rPr>
        <w:commentReference w:id="88"/>
      </w:r>
      <w:r w:rsidRPr="006C0C52">
        <w:rPr>
          <w:lang w:val="et-EE"/>
        </w:rPr>
        <w:t xml:space="preserve">ühtse kaalutud keskmisel kapitalikulul põhineva metoodika </w:t>
      </w:r>
      <w:bookmarkEnd w:id="87"/>
      <w:r w:rsidRPr="006C0C52">
        <w:rPr>
          <w:lang w:val="et-EE"/>
        </w:rPr>
        <w:t>ning lähtub sellest universaalse postiteenuse põhjendatud tasu kooskõlastamisel.</w:t>
      </w:r>
      <w:bookmarkEnd w:id="86"/>
      <w:r w:rsidRPr="006C0C52">
        <w:rPr>
          <w:lang w:val="et-EE"/>
        </w:rPr>
        <w:t xml:space="preserve"> Konkurentsiameti kasutatav metoodika peab arvestama käesolevas paragrahvis ja §-s 39¹ sätestatut.</w:t>
      </w:r>
    </w:p>
    <w:p w:rsidRPr="006C0C52" w:rsidR="00931B7E" w:rsidP="00525398" w:rsidRDefault="00931B7E" w14:paraId="272C889A" w14:textId="77777777">
      <w:pPr>
        <w:contextualSpacing/>
        <w:jc w:val="both"/>
        <w:rPr>
          <w:lang w:val="et-EE"/>
        </w:rPr>
      </w:pPr>
    </w:p>
    <w:p w:rsidR="00931B7E" w:rsidP="00525398" w:rsidRDefault="00931B7E" w14:paraId="2C9D14BC" w14:textId="0515C99F" w14:noSpellErr="1">
      <w:pPr>
        <w:spacing/>
        <w:contextualSpacing/>
        <w:jc w:val="both"/>
        <w:rPr>
          <w:lang w:val="et-EE"/>
        </w:rPr>
      </w:pPr>
      <w:commentRangeStart w:id="1885196216"/>
      <w:r w:rsidRPr="6F50E866" w:rsidR="00931B7E">
        <w:rPr>
          <w:lang w:val="et-EE"/>
        </w:rPr>
        <w:t>(</w:t>
      </w:r>
      <w:r w:rsidRPr="6F50E866" w:rsidR="00B416DB">
        <w:rPr>
          <w:lang w:val="et-EE"/>
        </w:rPr>
        <w:t>6</w:t>
      </w:r>
      <w:r w:rsidRPr="6F50E866" w:rsidR="00931B7E">
        <w:rPr>
          <w:lang w:val="et-EE"/>
        </w:rPr>
        <w:t>)</w:t>
      </w:r>
      <w:commentRangeEnd w:id="1885196216"/>
      <w:r>
        <w:rPr>
          <w:rStyle w:val="CommentReference"/>
        </w:rPr>
        <w:commentReference w:id="1885196216"/>
      </w:r>
      <w:r w:rsidRPr="6F50E866" w:rsidR="00931B7E">
        <w:rPr>
          <w:lang w:val="et-EE"/>
        </w:rPr>
        <w:t xml:space="preserve"> Kui Konkurentsiamet tuvastab, et universaalse postiteenuse osutaja </w:t>
      </w:r>
      <w:r w:rsidRPr="6F50E866" w:rsidR="00F4001E">
        <w:rPr>
          <w:lang w:val="et-EE"/>
        </w:rPr>
        <w:t>võetav</w:t>
      </w:r>
      <w:r w:rsidRPr="6F50E866" w:rsidR="00F4001E">
        <w:rPr>
          <w:lang w:val="et-EE"/>
        </w:rPr>
        <w:t xml:space="preserve"> </w:t>
      </w:r>
      <w:r w:rsidRPr="6F50E866" w:rsidR="00343328">
        <w:rPr>
          <w:lang w:val="et-EE"/>
        </w:rPr>
        <w:t xml:space="preserve">põhjendatud </w:t>
      </w:r>
      <w:r w:rsidRPr="6F50E866" w:rsidR="00931B7E">
        <w:rPr>
          <w:lang w:val="et-EE"/>
        </w:rPr>
        <w:t xml:space="preserve">tasu ei vasta </w:t>
      </w:r>
      <w:r w:rsidRPr="6F50E866" w:rsidR="00343328">
        <w:rPr>
          <w:lang w:val="et-EE"/>
        </w:rPr>
        <w:t>põhjendatud tasu</w:t>
      </w:r>
      <w:r w:rsidRPr="6F50E866" w:rsidR="00931B7E">
        <w:rPr>
          <w:lang w:val="et-EE"/>
        </w:rPr>
        <w:t xml:space="preserve"> </w:t>
      </w:r>
      <w:r w:rsidRPr="6F50E866" w:rsidR="00343328">
        <w:rPr>
          <w:lang w:val="et-EE"/>
        </w:rPr>
        <w:t xml:space="preserve">kohta kehtestatud </w:t>
      </w:r>
      <w:r w:rsidRPr="6F50E866" w:rsidR="00931B7E">
        <w:rPr>
          <w:lang w:val="et-EE"/>
        </w:rPr>
        <w:t>nõuetele</w:t>
      </w:r>
      <w:r w:rsidRPr="6F50E866" w:rsidR="00F16659">
        <w:rPr>
          <w:lang w:val="et-EE"/>
        </w:rPr>
        <w:t>,</w:t>
      </w:r>
      <w:r w:rsidRPr="6F50E866" w:rsidR="00931B7E">
        <w:rPr>
          <w:lang w:val="et-EE"/>
        </w:rPr>
        <w:t xml:space="preserve"> on Konkurentsiametil õigus teha ettekirjutus </w:t>
      </w:r>
      <w:r w:rsidRPr="6F50E866" w:rsidR="00F16659">
        <w:rPr>
          <w:lang w:val="et-EE"/>
        </w:rPr>
        <w:t>ja määrata tähtaeg kehtestatud tasu käesoleva seaduse nõuetega kooskõlla viimiseks</w:t>
      </w:r>
      <w:r w:rsidRPr="6F50E866" w:rsidR="00931B7E">
        <w:rPr>
          <w:lang w:val="et-EE"/>
        </w:rPr>
        <w:t>.</w:t>
      </w:r>
    </w:p>
    <w:p w:rsidR="00715026" w:rsidP="00525398" w:rsidRDefault="00715026" w14:paraId="084175E2" w14:textId="77777777">
      <w:pPr>
        <w:contextualSpacing/>
        <w:jc w:val="both"/>
        <w:rPr>
          <w:lang w:val="et-EE"/>
        </w:rPr>
      </w:pPr>
    </w:p>
    <w:p w:rsidRPr="00715026" w:rsidR="00715026" w:rsidP="00525398" w:rsidRDefault="00715026" w14:paraId="5BED34F5" w14:textId="77D7D2F7">
      <w:pPr>
        <w:contextualSpacing/>
        <w:jc w:val="both"/>
        <w:rPr>
          <w:lang w:val="et-EE"/>
        </w:rPr>
      </w:pPr>
      <w:r w:rsidRPr="00C25B7E">
        <w:rPr>
          <w:lang w:val="et-EE"/>
        </w:rPr>
        <w:t>(7)</w:t>
      </w:r>
      <w:r w:rsidRPr="00C25B7E" w:rsidR="00F4001E">
        <w:rPr>
          <w:lang w:val="et-EE"/>
        </w:rPr>
        <w:t xml:space="preserve"> </w:t>
      </w:r>
      <w:bookmarkStart w:name="_Hlk209441619" w:id="91"/>
      <w:r w:rsidRPr="00C25B7E" w:rsidR="00F4001E">
        <w:rPr>
          <w:lang w:val="et-EE"/>
        </w:rPr>
        <w:t>Universaalse postiteenuse osutajal on õigus esitada lõikes 6 nimetatud ettekirjutuse peale kaebus halduskohtule halduskohtumenetluse seadustikus sätestatud alustel ja korras tingimusel, et universaalse postiteenuse osutaja on eelnevalt esitanud vaide Konkurentsiametile ning Konkurentsiamet on vaide tagastanud, osaliselt rahuldanud, rahuldamata või tähtaegselt lahendamata jätnud.</w:t>
      </w:r>
      <w:bookmarkEnd w:id="91"/>
    </w:p>
    <w:p w:rsidRPr="006C0C52" w:rsidR="001D5444" w:rsidP="00525398" w:rsidRDefault="001D5444" w14:paraId="2B20F1EC" w14:textId="77777777">
      <w:pPr>
        <w:contextualSpacing/>
        <w:jc w:val="both"/>
        <w:rPr>
          <w:b/>
          <w:bCs/>
          <w:lang w:val="et-EE"/>
        </w:rPr>
      </w:pPr>
    </w:p>
    <w:p w:rsidRPr="00771733" w:rsidR="001D5444" w:rsidP="3004361F" w:rsidRDefault="001D5444" w14:paraId="29EDB06B" w14:textId="20613C9E">
      <w:pPr>
        <w:spacing/>
        <w:contextualSpacing/>
        <w:jc w:val="both"/>
        <w:rPr>
          <w:b w:val="1"/>
          <w:bCs w:val="1"/>
        </w:rPr>
      </w:pPr>
      <w:r w:rsidRPr="48103A1C" w:rsidR="001D5444">
        <w:rPr>
          <w:b w:val="1"/>
          <w:bCs w:val="1"/>
        </w:rPr>
        <w:t xml:space="preserve">§ </w:t>
      </w:r>
      <w:r w:rsidRPr="48103A1C" w:rsidR="001D5444">
        <w:rPr>
          <w:b w:val="1"/>
          <w:bCs w:val="1"/>
        </w:rPr>
        <w:t>39</w:t>
      </w:r>
      <w:r w:rsidRPr="48103A1C" w:rsidR="00A32B68">
        <w:rPr>
          <w:b w:val="1"/>
          <w:bCs w:val="1"/>
          <w:vertAlign w:val="superscript"/>
        </w:rPr>
        <w:t>3</w:t>
      </w:r>
      <w:r w:rsidRPr="48103A1C" w:rsidR="001D5444">
        <w:rPr>
          <w:b w:val="1"/>
          <w:bCs w:val="1"/>
        </w:rPr>
        <w:t>.</w:t>
      </w:r>
      <w:r w:rsidRPr="48103A1C" w:rsidR="001D5444">
        <w:rPr>
          <w:b w:val="1"/>
          <w:bCs w:val="1"/>
        </w:rPr>
        <w:t xml:space="preserve"> </w:t>
      </w:r>
      <w:commentRangeStart w:id="2016738449"/>
      <w:del w:author="Maarja-Liis Lall - JUSTDIGI" w:date="2025-10-23T10:44:19.289Z" w:id="740402468">
        <w:r w:rsidRPr="48103A1C" w:rsidDel="001D5444">
          <w:rPr>
            <w:b w:val="1"/>
            <w:bCs w:val="1"/>
          </w:rPr>
          <w:delText xml:space="preserve"> </w:delText>
        </w:r>
      </w:del>
      <w:bookmarkStart w:name="_Hlk184974202" w:id="92"/>
      <w:commentRangeEnd w:id="2016738449"/>
      <w:r>
        <w:rPr>
          <w:rStyle w:val="CommentReference"/>
        </w:rPr>
        <w:commentReference w:id="2016738449"/>
      </w:r>
      <w:r w:rsidRPr="48103A1C" w:rsidR="00343328">
        <w:rPr>
          <w:b w:val="1"/>
          <w:bCs w:val="1"/>
        </w:rPr>
        <w:t>P</w:t>
      </w:r>
      <w:r w:rsidRPr="48103A1C" w:rsidR="001D5444">
        <w:rPr>
          <w:b w:val="1"/>
          <w:bCs w:val="1"/>
        </w:rPr>
        <w:t>õhj</w:t>
      </w:r>
      <w:r w:rsidRPr="48103A1C" w:rsidR="001D5444">
        <w:rPr>
          <w:b w:val="1"/>
          <w:bCs w:val="1"/>
        </w:rPr>
        <w:t>endat</w:t>
      </w:r>
      <w:r w:rsidRPr="48103A1C" w:rsidR="001D5444">
        <w:rPr>
          <w:b w:val="1"/>
          <w:bCs w:val="1"/>
        </w:rPr>
        <w:t>u</w:t>
      </w:r>
      <w:r w:rsidRPr="48103A1C" w:rsidR="001D5444">
        <w:rPr>
          <w:b w:val="1"/>
          <w:bCs w:val="1"/>
        </w:rPr>
        <w:t>d</w:t>
      </w:r>
      <w:r w:rsidRPr="48103A1C" w:rsidR="001D5444">
        <w:rPr>
          <w:b w:val="1"/>
          <w:bCs w:val="1"/>
        </w:rPr>
        <w:t xml:space="preserve"> </w:t>
      </w:r>
      <w:r w:rsidRPr="48103A1C" w:rsidR="001D5444">
        <w:rPr>
          <w:b w:val="1"/>
          <w:bCs w:val="1"/>
        </w:rPr>
        <w:t>tas</w:t>
      </w:r>
      <w:r w:rsidRPr="48103A1C" w:rsidR="001D5444">
        <w:rPr>
          <w:b w:val="1"/>
          <w:bCs w:val="1"/>
        </w:rPr>
        <w:t>u</w:t>
      </w:r>
      <w:r w:rsidRPr="48103A1C" w:rsidR="001D5444">
        <w:rPr>
          <w:b w:val="1"/>
          <w:bCs w:val="1"/>
        </w:rPr>
        <w:t xml:space="preserve"> </w:t>
      </w:r>
      <w:r w:rsidRPr="48103A1C" w:rsidR="001D5444">
        <w:rPr>
          <w:b w:val="1"/>
          <w:bCs w:val="1"/>
        </w:rPr>
        <w:t>kooskõlasta</w:t>
      </w:r>
      <w:r w:rsidRPr="48103A1C" w:rsidR="001D5444">
        <w:rPr>
          <w:b w:val="1"/>
          <w:bCs w:val="1"/>
        </w:rPr>
        <w:t>mine</w:t>
      </w:r>
      <w:bookmarkEnd w:id="92"/>
      <w:r w:rsidRPr="48103A1C" w:rsidR="00CA49BC">
        <w:rPr>
          <w:b w:val="1"/>
          <w:bCs w:val="1"/>
        </w:rPr>
        <w:t xml:space="preserve"> </w:t>
      </w:r>
      <w:r w:rsidRPr="48103A1C" w:rsidR="00CA49BC">
        <w:rPr>
          <w:b w:val="1"/>
          <w:bCs w:val="1"/>
        </w:rPr>
        <w:t>ja</w:t>
      </w:r>
      <w:r w:rsidRPr="48103A1C" w:rsidR="00CA49BC">
        <w:rPr>
          <w:b w:val="1"/>
          <w:bCs w:val="1"/>
        </w:rPr>
        <w:t xml:space="preserve"> </w:t>
      </w:r>
      <w:commentRangeStart w:id="29160425"/>
      <w:r w:rsidRPr="48103A1C" w:rsidR="00CA49BC">
        <w:rPr>
          <w:b w:val="1"/>
          <w:bCs w:val="1"/>
        </w:rPr>
        <w:t>kinnitamine</w:t>
      </w:r>
      <w:commentRangeEnd w:id="29160425"/>
      <w:r>
        <w:rPr>
          <w:rStyle w:val="CommentReference"/>
        </w:rPr>
        <w:commentReference w:id="29160425"/>
      </w:r>
    </w:p>
    <w:p w:rsidRPr="006C0C52" w:rsidR="001D5444" w:rsidP="00525398" w:rsidRDefault="001D5444" w14:paraId="1E95CFDD" w14:textId="77777777">
      <w:pPr>
        <w:contextualSpacing/>
        <w:jc w:val="both"/>
        <w:rPr>
          <w:b/>
          <w:bCs/>
          <w:lang w:val="et-EE"/>
        </w:rPr>
      </w:pPr>
    </w:p>
    <w:p w:rsidRPr="006C0C52" w:rsidR="001D5444" w:rsidP="00525398" w:rsidRDefault="001D5444" w14:paraId="745426B3" w14:textId="304CB1EE">
      <w:pPr>
        <w:contextualSpacing/>
        <w:jc w:val="both"/>
        <w:rPr>
          <w:lang w:val="et-EE"/>
        </w:rPr>
      </w:pPr>
      <w:r w:rsidRPr="006C0C52">
        <w:rPr>
          <w:lang w:val="et-EE"/>
        </w:rPr>
        <w:t xml:space="preserve">(1) Universaalse postiteenuse osutaja esitab </w:t>
      </w:r>
      <w:commentRangeStart w:id="93"/>
      <w:r w:rsidRPr="006C0C52">
        <w:rPr>
          <w:lang w:val="et-EE"/>
        </w:rPr>
        <w:t xml:space="preserve">põhjendatud tasu </w:t>
      </w:r>
      <w:commentRangeEnd w:id="93"/>
      <w:r w:rsidR="007E6B20">
        <w:rPr>
          <w:rStyle w:val="CommentReference"/>
          <w:rFonts w:ascii="Calibri" w:hAnsi="Calibri"/>
          <w:szCs w:val="20"/>
          <w:lang w:val="et-EE"/>
        </w:rPr>
        <w:commentReference w:id="93"/>
      </w:r>
      <w:r w:rsidRPr="006C0C52">
        <w:rPr>
          <w:lang w:val="et-EE"/>
        </w:rPr>
        <w:t xml:space="preserve">ja selle suuruse muutmise taotluse </w:t>
      </w:r>
      <w:r w:rsidRPr="00D54880">
        <w:rPr>
          <w:lang w:val="et-EE"/>
        </w:rPr>
        <w:t>kooskõlastamiseks Konkurentsiametile</w:t>
      </w:r>
      <w:r w:rsidRPr="006C0C52">
        <w:rPr>
          <w:lang w:val="et-EE"/>
        </w:rPr>
        <w:t xml:space="preserve"> koos </w:t>
      </w:r>
      <w:r w:rsidRPr="006C0C52" w:rsidR="00726ECA">
        <w:rPr>
          <w:lang w:val="et-EE"/>
        </w:rPr>
        <w:t xml:space="preserve">põhjendatud </w:t>
      </w:r>
      <w:r w:rsidRPr="006C0C52">
        <w:rPr>
          <w:lang w:val="et-EE"/>
        </w:rPr>
        <w:t>tasu suuruse põhjenduste ja arvutustega</w:t>
      </w:r>
      <w:r w:rsidRPr="006C0C52" w:rsidR="00CA49BC">
        <w:rPr>
          <w:lang w:val="et-EE"/>
        </w:rPr>
        <w:t>.</w:t>
      </w:r>
    </w:p>
    <w:p w:rsidRPr="006C0C52" w:rsidR="001D5444" w:rsidP="00525398" w:rsidRDefault="001D5444" w14:paraId="5B5DA3ED" w14:textId="77777777">
      <w:pPr>
        <w:contextualSpacing/>
        <w:jc w:val="both"/>
        <w:rPr>
          <w:lang w:val="et-EE"/>
        </w:rPr>
      </w:pPr>
    </w:p>
    <w:p w:rsidRPr="00C25B7E" w:rsidR="001D5444" w:rsidP="00525398" w:rsidRDefault="001D5444" w14:paraId="3266A187" w14:textId="70B8F3E9">
      <w:pPr>
        <w:contextualSpacing/>
        <w:jc w:val="both"/>
        <w:rPr>
          <w:lang w:val="et-EE"/>
        </w:rPr>
      </w:pPr>
      <w:r w:rsidRPr="006C0C52">
        <w:rPr>
          <w:lang w:val="et-EE"/>
        </w:rPr>
        <w:t xml:space="preserve">(2) </w:t>
      </w:r>
      <w:bookmarkStart w:name="_Hlk198283885" w:id="94"/>
      <w:r w:rsidRPr="006C0C52">
        <w:rPr>
          <w:lang w:val="et-EE"/>
        </w:rPr>
        <w:t xml:space="preserve">Konkurentsiamet kooskõlastab põhjendatud tasu </w:t>
      </w:r>
      <w:bookmarkEnd w:id="94"/>
      <w:r w:rsidRPr="006C0C52">
        <w:rPr>
          <w:lang w:val="et-EE"/>
        </w:rPr>
        <w:t xml:space="preserve">või jätab selle </w:t>
      </w:r>
      <w:r w:rsidRPr="001A4239">
        <w:rPr>
          <w:lang w:val="et-EE"/>
        </w:rPr>
        <w:t>põhjendatult</w:t>
      </w:r>
      <w:r w:rsidRPr="006C0C52">
        <w:rPr>
          <w:lang w:val="et-EE"/>
        </w:rPr>
        <w:t xml:space="preserve"> kooskõlastamata </w:t>
      </w:r>
      <w:r w:rsidRPr="006C0C52" w:rsidR="00C06ECF">
        <w:rPr>
          <w:lang w:val="et-EE"/>
        </w:rPr>
        <w:t>3</w:t>
      </w:r>
      <w:r w:rsidRPr="006C0C52">
        <w:rPr>
          <w:lang w:val="et-EE"/>
        </w:rPr>
        <w:t>0 </w:t>
      </w:r>
      <w:r w:rsidRPr="006C0C52" w:rsidR="003F5F99">
        <w:rPr>
          <w:lang w:val="et-EE"/>
        </w:rPr>
        <w:t>kalendri</w:t>
      </w:r>
      <w:r w:rsidRPr="006C0C52">
        <w:rPr>
          <w:lang w:val="et-EE"/>
        </w:rPr>
        <w:t>päeva jooksul taotluse saami</w:t>
      </w:r>
      <w:r w:rsidR="002A154C">
        <w:rPr>
          <w:lang w:val="et-EE"/>
        </w:rPr>
        <w:t>se</w:t>
      </w:r>
      <w:r w:rsidRPr="006C0C52">
        <w:rPr>
          <w:lang w:val="et-EE"/>
        </w:rPr>
        <w:t>st</w:t>
      </w:r>
      <w:r w:rsidR="002A154C">
        <w:rPr>
          <w:lang w:val="et-EE"/>
        </w:rPr>
        <w:t xml:space="preserve"> arvates</w:t>
      </w:r>
      <w:r w:rsidRPr="006C0C52">
        <w:rPr>
          <w:lang w:val="et-EE"/>
        </w:rPr>
        <w:t xml:space="preserve">. Eriti keeruka või töömahuka taotluse menetlemise korral võib Konkurentsiamet </w:t>
      </w:r>
      <w:r w:rsidRPr="00D54880">
        <w:rPr>
          <w:lang w:val="et-EE"/>
        </w:rPr>
        <w:t>pikendada kooskõlastamise</w:t>
      </w:r>
      <w:r w:rsidRPr="006C0C52">
        <w:rPr>
          <w:lang w:val="et-EE"/>
        </w:rPr>
        <w:t xml:space="preserve"> tähtaega </w:t>
      </w:r>
      <w:r w:rsidRPr="006C0C52" w:rsidR="00C06ECF">
        <w:rPr>
          <w:lang w:val="et-EE"/>
        </w:rPr>
        <w:t>6</w:t>
      </w:r>
      <w:r w:rsidRPr="006C0C52">
        <w:rPr>
          <w:lang w:val="et-EE"/>
        </w:rPr>
        <w:t xml:space="preserve">0 </w:t>
      </w:r>
      <w:r w:rsidRPr="006C0C52" w:rsidR="003F5F99">
        <w:rPr>
          <w:lang w:val="et-EE"/>
        </w:rPr>
        <w:t>kalendri</w:t>
      </w:r>
      <w:r w:rsidRPr="006C0C52">
        <w:rPr>
          <w:lang w:val="et-EE"/>
        </w:rPr>
        <w:t xml:space="preserve">päevani. </w:t>
      </w:r>
      <w:r w:rsidRPr="00C25B7E" w:rsidR="00F4001E">
        <w:rPr>
          <w:rFonts w:cs="Arial"/>
          <w:bCs/>
          <w:lang w:val="et-EE"/>
        </w:rPr>
        <w:t>Tähtaja pikendamise</w:t>
      </w:r>
      <w:ins w:author="Merike Koppel - JUSTDIGI" w:date="2025-10-17T10:26:00Z" w16du:dateUtc="2025-10-17T07:26:00Z" w:id="95">
        <w:r w:rsidR="00374E13">
          <w:rPr>
            <w:rFonts w:cs="Arial"/>
            <w:bCs/>
            <w:lang w:val="et-EE"/>
          </w:rPr>
          <w:t xml:space="preserve"> korra</w:t>
        </w:r>
      </w:ins>
      <w:r w:rsidRPr="00C25B7E" w:rsidR="00F4001E">
        <w:rPr>
          <w:rFonts w:cs="Arial"/>
          <w:bCs/>
          <w:lang w:val="et-EE"/>
        </w:rPr>
        <w:t xml:space="preserve">l teeb Konkurentsiamet viivituseta </w:t>
      </w:r>
      <w:r w:rsidRPr="00D54880" w:rsidR="00F4001E">
        <w:rPr>
          <w:rFonts w:cs="Arial"/>
          <w:bCs/>
          <w:lang w:val="et-EE"/>
        </w:rPr>
        <w:t>teatavaks kooskõlastamise tõenäolise aja</w:t>
      </w:r>
      <w:r w:rsidRPr="00C25B7E" w:rsidR="00F4001E">
        <w:rPr>
          <w:rFonts w:cs="Arial"/>
          <w:bCs/>
          <w:lang w:val="et-EE"/>
        </w:rPr>
        <w:t xml:space="preserve"> ning </w:t>
      </w:r>
      <w:del w:author="Merike Koppel - JUSTDIGI" w:date="2025-10-17T10:20:00Z" w16du:dateUtc="2025-10-17T07:20:00Z" w:id="96">
        <w:r w:rsidRPr="00C25B7E" w:rsidDel="00C707B1" w:rsidR="00F4001E">
          <w:rPr>
            <w:rFonts w:cs="Arial"/>
            <w:bCs/>
            <w:lang w:val="et-EE"/>
          </w:rPr>
          <w:delText>näitama</w:delText>
        </w:r>
      </w:del>
      <w:commentRangeStart w:id="97"/>
      <w:ins w:author="Merike Koppel - JUSTDIGI" w:date="2025-10-17T10:20:00Z" w16du:dateUtc="2025-10-17T07:20:00Z" w:id="98">
        <w:r w:rsidR="00C707B1">
          <w:rPr>
            <w:rFonts w:cs="Arial"/>
            <w:bCs/>
            <w:lang w:val="et-EE"/>
          </w:rPr>
          <w:t>esitab</w:t>
        </w:r>
      </w:ins>
      <w:r w:rsidRPr="00C25B7E" w:rsidR="00F4001E">
        <w:rPr>
          <w:rFonts w:cs="Arial"/>
          <w:bCs/>
          <w:lang w:val="et-EE"/>
        </w:rPr>
        <w:t xml:space="preserve"> </w:t>
      </w:r>
      <w:commentRangeEnd w:id="97"/>
      <w:r w:rsidR="00C738D9">
        <w:rPr>
          <w:rStyle w:val="CommentReference"/>
          <w:rFonts w:ascii="Calibri" w:hAnsi="Calibri"/>
          <w:szCs w:val="20"/>
          <w:lang w:val="et-EE"/>
        </w:rPr>
        <w:commentReference w:id="97"/>
      </w:r>
      <w:r w:rsidRPr="00C25B7E" w:rsidR="00F4001E">
        <w:rPr>
          <w:rFonts w:cs="Arial"/>
          <w:bCs/>
          <w:lang w:val="et-EE"/>
        </w:rPr>
        <w:t>ettenähtud tähtajast mittekinnipidamise põhjuse.</w:t>
      </w:r>
    </w:p>
    <w:p w:rsidRPr="00C25B7E" w:rsidR="001D5444" w:rsidP="00525398" w:rsidRDefault="001D5444" w14:paraId="264F7722" w14:textId="77777777">
      <w:pPr>
        <w:contextualSpacing/>
        <w:jc w:val="both"/>
        <w:rPr>
          <w:lang w:val="et-EE"/>
        </w:rPr>
      </w:pPr>
    </w:p>
    <w:p w:rsidRPr="00C25B7E" w:rsidR="001D5444" w:rsidP="00525398" w:rsidRDefault="001D5444" w14:paraId="4E9FAFEA" w14:textId="315A8C7F">
      <w:pPr>
        <w:contextualSpacing/>
        <w:jc w:val="both"/>
        <w:rPr>
          <w:lang w:val="et-EE"/>
        </w:rPr>
      </w:pPr>
      <w:r w:rsidRPr="00C25B7E">
        <w:rPr>
          <w:lang w:val="et-EE"/>
        </w:rPr>
        <w:t xml:space="preserve">(3) </w:t>
      </w:r>
      <w:r w:rsidRPr="00C25B7E" w:rsidR="00AE4929">
        <w:rPr>
          <w:lang w:val="et-EE"/>
        </w:rPr>
        <w:t>Käesoleva paragrahvi lõikes 2 nimetatud tähtaja kulgemine peatatakse kuni Konkurentsiametile taotluse kohta otsuse tegemiseks</w:t>
      </w:r>
      <w:r w:rsidRPr="00C25B7E" w:rsidR="002A154C">
        <w:rPr>
          <w:lang w:val="et-EE"/>
        </w:rPr>
        <w:t xml:space="preserve"> vajaliku teabe</w:t>
      </w:r>
      <w:r w:rsidRPr="00C25B7E" w:rsidR="00F108C6">
        <w:rPr>
          <w:lang w:val="et-EE"/>
        </w:rPr>
        <w:t xml:space="preserve"> esitamiseni</w:t>
      </w:r>
      <w:r w:rsidRPr="00C25B7E" w:rsidR="00AE4929">
        <w:rPr>
          <w:lang w:val="et-EE"/>
        </w:rPr>
        <w:t>.</w:t>
      </w:r>
    </w:p>
    <w:p w:rsidRPr="00C25B7E" w:rsidR="00684FA7" w:rsidP="00525398" w:rsidRDefault="00684FA7" w14:paraId="524B1AAA" w14:textId="77777777">
      <w:pPr>
        <w:contextualSpacing/>
        <w:jc w:val="both"/>
        <w:rPr>
          <w:lang w:val="et-EE"/>
        </w:rPr>
      </w:pPr>
    </w:p>
    <w:p w:rsidRPr="008C740B" w:rsidR="00743616" w:rsidP="00525398" w:rsidRDefault="00684FA7" w14:paraId="29069AE5" w14:textId="157E5BEE" w14:noSpellErr="1">
      <w:pPr>
        <w:spacing/>
        <w:contextualSpacing/>
        <w:jc w:val="both"/>
        <w:rPr>
          <w:lang w:val="et-EE"/>
        </w:rPr>
      </w:pPr>
      <w:r w:rsidRPr="48103A1C" w:rsidR="00684FA7">
        <w:rPr>
          <w:lang w:val="et-EE"/>
        </w:rPr>
        <w:t xml:space="preserve">(4) </w:t>
      </w:r>
      <w:r w:rsidRPr="48103A1C" w:rsidR="002F55A6">
        <w:rPr>
          <w:lang w:val="et-EE"/>
        </w:rPr>
        <w:t>Valdkonna eest vastutav minister otsustab käesoleva paragrahvi lõike 2 kohase põhjendatud tasu kehtestamise</w:t>
      </w:r>
      <w:r w:rsidRPr="48103A1C" w:rsidR="00760CD1">
        <w:rPr>
          <w:lang w:val="et-EE"/>
        </w:rPr>
        <w:t xml:space="preserve"> ja selle suuruse</w:t>
      </w:r>
      <w:r w:rsidRPr="48103A1C" w:rsidR="002F55A6">
        <w:rPr>
          <w:lang w:val="et-EE"/>
        </w:rPr>
        <w:t xml:space="preserve"> </w:t>
      </w:r>
      <w:r w:rsidRPr="48103A1C" w:rsidR="00C62E9E">
        <w:rPr>
          <w:lang w:val="et-EE"/>
        </w:rPr>
        <w:t xml:space="preserve">määrusega </w:t>
      </w:r>
      <w:r w:rsidRPr="48103A1C" w:rsidR="002F55A6">
        <w:rPr>
          <w:lang w:val="et-EE"/>
        </w:rPr>
        <w:t xml:space="preserve">30 kalendripäeva jooksul </w:t>
      </w:r>
      <w:r w:rsidRPr="48103A1C" w:rsidR="003162BE">
        <w:rPr>
          <w:lang w:val="et-EE"/>
        </w:rPr>
        <w:t>§ 39</w:t>
      </w:r>
      <w:r w:rsidRPr="48103A1C" w:rsidR="003162BE">
        <w:rPr>
          <w:vertAlign w:val="superscript"/>
          <w:lang w:val="et-EE"/>
        </w:rPr>
        <w:t>1</w:t>
      </w:r>
      <w:r w:rsidRPr="48103A1C" w:rsidR="003162BE">
        <w:rPr>
          <w:lang w:val="et-EE"/>
        </w:rPr>
        <w:t xml:space="preserve"> lõike 1 kohase</w:t>
      </w:r>
      <w:r w:rsidRPr="48103A1C" w:rsidR="002F55A6">
        <w:rPr>
          <w:lang w:val="et-EE"/>
        </w:rPr>
        <w:t xml:space="preserve"> taotluse </w:t>
      </w:r>
      <w:commentRangeStart w:id="1860313361"/>
      <w:r w:rsidRPr="48103A1C" w:rsidR="002F55A6">
        <w:rPr>
          <w:lang w:val="et-EE"/>
        </w:rPr>
        <w:t>vastuvõtmisest</w:t>
      </w:r>
      <w:commentRangeEnd w:id="1860313361"/>
      <w:r>
        <w:rPr>
          <w:rStyle w:val="CommentReference"/>
        </w:rPr>
        <w:commentReference w:id="1860313361"/>
      </w:r>
      <w:r w:rsidRPr="48103A1C" w:rsidR="00F108C6">
        <w:rPr>
          <w:lang w:val="et-EE"/>
        </w:rPr>
        <w:t xml:space="preserve"> arvates</w:t>
      </w:r>
      <w:r w:rsidRPr="48103A1C" w:rsidR="002F55A6">
        <w:rPr>
          <w:lang w:val="et-EE"/>
        </w:rPr>
        <w:t>.</w:t>
      </w:r>
    </w:p>
    <w:p w:rsidRPr="008C740B" w:rsidR="00616500" w:rsidP="00525398" w:rsidRDefault="00616500" w14:paraId="14D31AD0" w14:textId="77777777">
      <w:pPr>
        <w:contextualSpacing/>
        <w:jc w:val="both"/>
        <w:rPr>
          <w:lang w:val="et-EE"/>
        </w:rPr>
      </w:pPr>
    </w:p>
    <w:p w:rsidRPr="008C740B" w:rsidR="00616500" w:rsidP="00525398" w:rsidRDefault="00616500" w14:paraId="01B85158" w14:textId="68A276E3" w14:noSpellErr="1">
      <w:pPr>
        <w:spacing/>
        <w:contextualSpacing/>
        <w:jc w:val="both"/>
        <w:rPr>
          <w:lang w:val="et-EE"/>
        </w:rPr>
      </w:pPr>
      <w:bookmarkStart w:name="_Hlk209442116" w:id="99"/>
      <w:commentRangeStart w:id="1424746295"/>
      <w:r w:rsidRPr="48103A1C" w:rsidR="00616500">
        <w:rPr>
          <w:lang w:val="et-EE"/>
        </w:rPr>
        <w:t>(5)</w:t>
      </w:r>
      <w:commentRangeEnd w:id="1424746295"/>
      <w:r>
        <w:rPr>
          <w:rStyle w:val="CommentReference"/>
        </w:rPr>
        <w:commentReference w:id="1424746295"/>
      </w:r>
      <w:r w:rsidRPr="48103A1C" w:rsidR="00616500">
        <w:rPr>
          <w:lang w:val="et-EE"/>
        </w:rPr>
        <w:t xml:space="preserve"> </w:t>
      </w:r>
      <w:commentRangeStart w:id="100"/>
      <w:commentRangeStart w:id="101"/>
      <w:r w:rsidRPr="48103A1C" w:rsidR="009F49A3">
        <w:rPr>
          <w:lang w:val="et-EE"/>
        </w:rPr>
        <w:t xml:space="preserve">Lõike 4 kohaselt </w:t>
      </w:r>
      <w:commentRangeEnd w:id="100"/>
      <w:r>
        <w:rPr>
          <w:rStyle w:val="CommentReference"/>
        </w:rPr>
        <w:commentReference w:id="100"/>
      </w:r>
      <w:commentRangeEnd w:id="101"/>
      <w:r>
        <w:rPr>
          <w:rStyle w:val="CommentReference"/>
        </w:rPr>
        <w:commentReference w:id="101"/>
      </w:r>
      <w:r w:rsidRPr="48103A1C" w:rsidR="009F49A3">
        <w:rPr>
          <w:lang w:val="et-EE"/>
        </w:rPr>
        <w:t>põhjendatud tasu kehtestamata jätmise korral kehtestab valdkonna eest vastutav minister põhjendatud tasu, </w:t>
      </w:r>
      <w:commentRangeStart w:id="785818271"/>
      <w:r w:rsidRPr="48103A1C" w:rsidR="009F49A3">
        <w:rPr>
          <w:lang w:val="et-EE"/>
        </w:rPr>
        <w:t>mis lähtub töölepingu seaduse § 29 lõike 5 alusel kehtestatud töötasu alammäära tõusust</w:t>
      </w:r>
      <w:commentRangeEnd w:id="785818271"/>
      <w:r>
        <w:rPr>
          <w:rStyle w:val="CommentReference"/>
        </w:rPr>
        <w:commentReference w:id="785818271"/>
      </w:r>
      <w:r w:rsidRPr="48103A1C" w:rsidR="009F49A3">
        <w:rPr>
          <w:lang w:val="et-EE"/>
        </w:rPr>
        <w:t>.</w:t>
      </w:r>
    </w:p>
    <w:p w:rsidRPr="008C740B" w:rsidR="00616500" w:rsidP="00525398" w:rsidRDefault="00616500" w14:paraId="17153DCA" w14:textId="77777777">
      <w:pPr>
        <w:contextualSpacing/>
        <w:jc w:val="both"/>
        <w:rPr>
          <w:lang w:val="et-EE"/>
        </w:rPr>
      </w:pPr>
    </w:p>
    <w:p w:rsidRPr="00CF1746" w:rsidR="00616500" w:rsidP="00525398" w:rsidRDefault="00616500" w14:paraId="2D585EE7" w14:textId="34848391" w14:noSpellErr="1">
      <w:pPr>
        <w:spacing/>
        <w:contextualSpacing/>
        <w:jc w:val="both"/>
        <w:rPr>
          <w:lang w:val="et-EE"/>
        </w:rPr>
      </w:pPr>
      <w:commentRangeStart w:id="833831758"/>
      <w:r w:rsidRPr="48103A1C" w:rsidR="00616500">
        <w:rPr>
          <w:lang w:val="et-EE"/>
        </w:rPr>
        <w:t xml:space="preserve">(6) </w:t>
      </w:r>
      <w:commentRangeEnd w:id="833831758"/>
      <w:r>
        <w:rPr>
          <w:rStyle w:val="CommentReference"/>
        </w:rPr>
        <w:commentReference w:id="833831758"/>
      </w:r>
      <w:r w:rsidRPr="48103A1C" w:rsidR="007B4665">
        <w:rPr>
          <w:lang w:val="et-EE"/>
        </w:rPr>
        <w:t xml:space="preserve">Käesoleva paragrahvi lõikes 5 nimetatud juhul teavitab universaalse postiteenuse osutaja põhjendatud tasu muutmisest Konkurentsiametit 30 </w:t>
      </w:r>
      <w:r w:rsidRPr="48103A1C" w:rsidR="002F55A6">
        <w:rPr>
          <w:lang w:val="et-EE"/>
        </w:rPr>
        <w:t>kalendri</w:t>
      </w:r>
      <w:r w:rsidRPr="48103A1C" w:rsidR="007B4665">
        <w:rPr>
          <w:lang w:val="et-EE"/>
        </w:rPr>
        <w:t xml:space="preserve">päeva enne põhjendatud tasu </w:t>
      </w:r>
      <w:r w:rsidRPr="48103A1C" w:rsidR="00341A7F">
        <w:rPr>
          <w:lang w:val="et-EE"/>
        </w:rPr>
        <w:t>tõusu</w:t>
      </w:r>
      <w:commentRangeStart w:id="102"/>
      <w:r w:rsidRPr="48103A1C" w:rsidR="007B4665">
        <w:rPr>
          <w:lang w:val="et-EE"/>
        </w:rPr>
        <w:t>.</w:t>
      </w:r>
      <w:ins w:author="Merike Koppel - JUSTDIGI" w:date="2025-10-20T08:48:00Z" w:id="526667416">
        <w:r w:rsidRPr="48103A1C" w:rsidR="0073552D">
          <w:rPr>
            <w:lang w:val="et-EE"/>
          </w:rPr>
          <w:t>“;</w:t>
        </w:r>
      </w:ins>
      <w:commentRangeEnd w:id="102"/>
      <w:r>
        <w:rPr>
          <w:rStyle w:val="CommentReference"/>
        </w:rPr>
        <w:commentReference w:id="102"/>
      </w:r>
    </w:p>
    <w:bookmarkEnd w:id="99"/>
    <w:p w:rsidRPr="006C0C52" w:rsidR="001D5444" w:rsidP="00525398" w:rsidRDefault="001D5444" w14:paraId="684599E2" w14:textId="77777777">
      <w:pPr>
        <w:contextualSpacing/>
        <w:jc w:val="both"/>
        <w:rPr>
          <w:b/>
          <w:bCs/>
          <w:lang w:val="et-EE"/>
        </w:rPr>
      </w:pPr>
    </w:p>
    <w:p w:rsidR="00FA4F6E" w:rsidP="00525398" w:rsidRDefault="00132DA4" w14:paraId="076E22B9" w14:textId="5524D4CD">
      <w:pPr>
        <w:contextualSpacing/>
        <w:jc w:val="both"/>
        <w:rPr>
          <w:b/>
          <w:bCs/>
          <w:lang w:val="et-EE"/>
        </w:rPr>
      </w:pPr>
      <w:r>
        <w:rPr>
          <w:b/>
          <w:bCs/>
          <w:lang w:val="et-EE"/>
        </w:rPr>
        <w:t>50</w:t>
      </w:r>
      <w:r w:rsidRPr="008C740B" w:rsidR="00FA4F6E">
        <w:rPr>
          <w:lang w:val="et-EE"/>
        </w:rPr>
        <w:t>) paragrahvi 40 lõige 6 tunnistatakse kehtetuks;</w:t>
      </w:r>
    </w:p>
    <w:p w:rsidR="00FA4F6E" w:rsidP="00525398" w:rsidRDefault="00FA4F6E" w14:paraId="4FDF02C4" w14:textId="77777777">
      <w:pPr>
        <w:contextualSpacing/>
        <w:jc w:val="both"/>
        <w:rPr>
          <w:b/>
          <w:bCs/>
          <w:lang w:val="et-EE"/>
        </w:rPr>
      </w:pPr>
    </w:p>
    <w:p w:rsidRPr="006C0C52" w:rsidR="001D5444" w:rsidP="00525398" w:rsidRDefault="003736F6" w14:paraId="577C6B35" w14:textId="64F38EAF">
      <w:pPr>
        <w:contextualSpacing/>
        <w:jc w:val="both"/>
        <w:rPr>
          <w:b/>
          <w:bCs/>
          <w:lang w:val="et-EE"/>
        </w:rPr>
      </w:pPr>
      <w:r>
        <w:rPr>
          <w:b/>
          <w:bCs/>
          <w:lang w:val="et-EE"/>
        </w:rPr>
        <w:t>5</w:t>
      </w:r>
      <w:r w:rsidR="00132DA4">
        <w:rPr>
          <w:b/>
          <w:bCs/>
          <w:lang w:val="et-EE"/>
        </w:rPr>
        <w:t>1</w:t>
      </w:r>
      <w:r w:rsidRPr="006C0C52" w:rsidR="001D5444">
        <w:rPr>
          <w:b/>
          <w:bCs/>
          <w:lang w:val="et-EE"/>
        </w:rPr>
        <w:t xml:space="preserve">) </w:t>
      </w:r>
      <w:r w:rsidRPr="006C0C52" w:rsidR="001D5444">
        <w:rPr>
          <w:lang w:val="et-EE"/>
        </w:rPr>
        <w:t>paragrahv 41 tunnistatakse kehtetuks;</w:t>
      </w:r>
      <w:r w:rsidRPr="006C0C52" w:rsidR="001D5444">
        <w:rPr>
          <w:b/>
          <w:bCs/>
          <w:lang w:val="et-EE"/>
        </w:rPr>
        <w:t xml:space="preserve"> </w:t>
      </w:r>
    </w:p>
    <w:p w:rsidRPr="006C0C52" w:rsidR="005062E5" w:rsidP="00525398" w:rsidRDefault="005062E5" w14:paraId="3BA282CD" w14:textId="77777777">
      <w:pPr>
        <w:contextualSpacing/>
        <w:jc w:val="both"/>
        <w:rPr>
          <w:b/>
          <w:bCs/>
          <w:lang w:val="et-EE"/>
        </w:rPr>
      </w:pPr>
    </w:p>
    <w:p w:rsidRPr="006C0C52" w:rsidR="001D5444" w:rsidP="00525398" w:rsidRDefault="00616500" w14:paraId="675E18AD" w14:textId="0A03EB8F">
      <w:pPr>
        <w:contextualSpacing/>
        <w:jc w:val="both"/>
        <w:rPr>
          <w:lang w:val="et-EE"/>
        </w:rPr>
      </w:pPr>
      <w:r>
        <w:rPr>
          <w:b/>
          <w:bCs/>
          <w:lang w:val="et-EE"/>
        </w:rPr>
        <w:t>5</w:t>
      </w:r>
      <w:r w:rsidR="00132DA4">
        <w:rPr>
          <w:b/>
          <w:bCs/>
          <w:lang w:val="et-EE"/>
        </w:rPr>
        <w:t>2</w:t>
      </w:r>
      <w:r w:rsidRPr="006C0C52" w:rsidR="001D5444">
        <w:rPr>
          <w:b/>
          <w:bCs/>
          <w:lang w:val="et-EE"/>
        </w:rPr>
        <w:t>)</w:t>
      </w:r>
      <w:r w:rsidRPr="006C0C52" w:rsidR="001D5444">
        <w:rPr>
          <w:lang w:val="et-EE"/>
        </w:rPr>
        <w:t xml:space="preserve"> seaduse 4. peatüki 2. jagu tunnistatakse kehtetuks;</w:t>
      </w:r>
    </w:p>
    <w:p w:rsidRPr="006C0C52" w:rsidR="005062E5" w:rsidP="00525398" w:rsidRDefault="005062E5" w14:paraId="2E986AA9" w14:textId="77777777">
      <w:pPr>
        <w:contextualSpacing/>
        <w:jc w:val="both"/>
        <w:rPr>
          <w:lang w:val="et-EE"/>
        </w:rPr>
      </w:pPr>
    </w:p>
    <w:p w:rsidRPr="006C0C52" w:rsidR="001D5444" w:rsidP="00525398" w:rsidRDefault="00616500" w14:paraId="1FE5861B" w14:textId="19A508BC">
      <w:pPr>
        <w:pStyle w:val="ListParagraph"/>
        <w:spacing w:after="0" w:line="240" w:lineRule="auto"/>
        <w:ind w:left="0"/>
        <w:jc w:val="both"/>
        <w:rPr>
          <w:rFonts w:ascii="Times New Roman" w:hAnsi="Times New Roman"/>
          <w:sz w:val="24"/>
          <w:szCs w:val="24"/>
        </w:rPr>
      </w:pPr>
      <w:r>
        <w:rPr>
          <w:rFonts w:ascii="Times New Roman" w:hAnsi="Times New Roman"/>
          <w:b/>
          <w:bCs/>
          <w:sz w:val="24"/>
          <w:szCs w:val="24"/>
        </w:rPr>
        <w:t>5</w:t>
      </w:r>
      <w:r w:rsidR="00132DA4">
        <w:rPr>
          <w:rFonts w:ascii="Times New Roman" w:hAnsi="Times New Roman"/>
          <w:b/>
          <w:bCs/>
          <w:sz w:val="24"/>
          <w:szCs w:val="24"/>
        </w:rPr>
        <w:t>3</w:t>
      </w:r>
      <w:r w:rsidRPr="006C0C52" w:rsidR="001D5444">
        <w:rPr>
          <w:rFonts w:ascii="Times New Roman" w:hAnsi="Times New Roman"/>
          <w:b/>
          <w:bCs/>
          <w:sz w:val="24"/>
          <w:szCs w:val="24"/>
        </w:rPr>
        <w:t>)</w:t>
      </w:r>
      <w:r w:rsidRPr="006C0C52" w:rsidR="001D5444">
        <w:rPr>
          <w:rFonts w:ascii="Times New Roman" w:hAnsi="Times New Roman"/>
          <w:sz w:val="24"/>
          <w:szCs w:val="24"/>
        </w:rPr>
        <w:t xml:space="preserve"> paragrahvi 42 lõike 1 punkt 3 muudetakse ja sõnastatakse järgmiselt:</w:t>
      </w:r>
    </w:p>
    <w:p w:rsidRPr="006C0C52" w:rsidR="001D5444" w:rsidP="00525398" w:rsidRDefault="001D5444" w14:paraId="43568ACE" w14:textId="13EE179F">
      <w:pPr>
        <w:pStyle w:val="ListParagraph"/>
        <w:spacing w:after="0" w:line="240" w:lineRule="auto"/>
        <w:ind w:left="0"/>
        <w:jc w:val="both"/>
        <w:rPr>
          <w:rFonts w:ascii="Times New Roman" w:hAnsi="Times New Roman"/>
          <w:sz w:val="24"/>
          <w:szCs w:val="24"/>
        </w:rPr>
      </w:pPr>
      <w:r w:rsidRPr="4302B595">
        <w:rPr>
          <w:rFonts w:ascii="Times New Roman" w:hAnsi="Times New Roman"/>
          <w:sz w:val="24"/>
          <w:szCs w:val="24"/>
        </w:rPr>
        <w:t>„3) valdkonna eest vastutava ministri määrusega kehtestatud universaalse postiteenuse kvaliteedinõuded</w:t>
      </w:r>
      <w:r w:rsidRPr="0070372C" w:rsidR="0070372C">
        <w:rPr>
          <w:rFonts w:ascii="Times New Roman" w:hAnsi="Times New Roman"/>
          <w:sz w:val="24"/>
          <w:szCs w:val="24"/>
        </w:rPr>
        <w:t>, neist lubatud erandid ja nende kontrollimise korra</w:t>
      </w:r>
      <w:r w:rsidRPr="4302B595" w:rsidR="00D726AD">
        <w:rPr>
          <w:rFonts w:ascii="Times New Roman" w:hAnsi="Times New Roman"/>
          <w:sz w:val="24"/>
          <w:szCs w:val="24"/>
        </w:rPr>
        <w:t>.</w:t>
      </w:r>
      <w:r w:rsidRPr="4302B595">
        <w:rPr>
          <w:rFonts w:ascii="Times New Roman" w:hAnsi="Times New Roman"/>
          <w:sz w:val="24"/>
          <w:szCs w:val="24"/>
        </w:rPr>
        <w:t>“;</w:t>
      </w:r>
    </w:p>
    <w:p w:rsidRPr="006C0C52" w:rsidR="001D5444" w:rsidP="00525398" w:rsidRDefault="001D5444" w14:paraId="6A17E83C" w14:textId="77777777">
      <w:pPr>
        <w:pStyle w:val="ListParagraph"/>
        <w:spacing w:after="0" w:line="240" w:lineRule="auto"/>
        <w:ind w:left="0"/>
        <w:jc w:val="both"/>
        <w:rPr>
          <w:rFonts w:ascii="Times New Roman" w:hAnsi="Times New Roman"/>
          <w:sz w:val="24"/>
          <w:szCs w:val="24"/>
        </w:rPr>
      </w:pPr>
    </w:p>
    <w:p w:rsidRPr="006C0C52" w:rsidR="00FA1A87" w:rsidP="00525398" w:rsidRDefault="001D5444" w14:paraId="2205DB7D" w14:textId="19F7C675">
      <w:pPr>
        <w:pStyle w:val="ListParagraph"/>
        <w:spacing w:after="0" w:line="240" w:lineRule="auto"/>
        <w:ind w:left="0"/>
        <w:jc w:val="both"/>
        <w:rPr>
          <w:rFonts w:ascii="Times New Roman" w:hAnsi="Times New Roman"/>
          <w:sz w:val="24"/>
          <w:szCs w:val="24"/>
        </w:rPr>
      </w:pPr>
      <w:r w:rsidRPr="006C0C52">
        <w:rPr>
          <w:rFonts w:ascii="Times New Roman" w:hAnsi="Times New Roman"/>
          <w:b/>
          <w:sz w:val="24"/>
          <w:szCs w:val="24"/>
        </w:rPr>
        <w:t>5</w:t>
      </w:r>
      <w:r w:rsidR="00132DA4">
        <w:rPr>
          <w:rFonts w:ascii="Times New Roman" w:hAnsi="Times New Roman"/>
          <w:b/>
          <w:sz w:val="24"/>
          <w:szCs w:val="24"/>
        </w:rPr>
        <w:t>4</w:t>
      </w:r>
      <w:r w:rsidRPr="006C0C52">
        <w:rPr>
          <w:rFonts w:ascii="Times New Roman" w:hAnsi="Times New Roman"/>
          <w:b/>
          <w:sz w:val="24"/>
          <w:szCs w:val="24"/>
        </w:rPr>
        <w:t>)</w:t>
      </w:r>
      <w:r w:rsidRPr="006C0C52">
        <w:rPr>
          <w:rFonts w:ascii="Times New Roman" w:hAnsi="Times New Roman"/>
          <w:sz w:val="24"/>
          <w:szCs w:val="24"/>
        </w:rPr>
        <w:t xml:space="preserve"> paragrahvi 43 lõiked 2 ja 3 tunnistatakse kehtetuks;</w:t>
      </w:r>
    </w:p>
    <w:p w:rsidRPr="006C0C52" w:rsidR="001D5444" w:rsidP="00525398" w:rsidRDefault="001D5444" w14:paraId="3EDCD5EB"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39075DAE" w14:textId="3E50616B">
      <w:pPr>
        <w:contextualSpacing/>
        <w:jc w:val="both"/>
        <w:rPr>
          <w:lang w:val="et-EE"/>
        </w:rPr>
      </w:pPr>
      <w:r w:rsidRPr="006C0C52">
        <w:rPr>
          <w:b/>
          <w:bCs/>
          <w:lang w:val="et-EE"/>
        </w:rPr>
        <w:t>5</w:t>
      </w:r>
      <w:r w:rsidR="00132DA4">
        <w:rPr>
          <w:b/>
          <w:bCs/>
          <w:lang w:val="et-EE"/>
        </w:rPr>
        <w:t>5</w:t>
      </w:r>
      <w:r w:rsidRPr="006C0C52">
        <w:rPr>
          <w:b/>
          <w:bCs/>
          <w:lang w:val="et-EE"/>
        </w:rPr>
        <w:t>)</w:t>
      </w:r>
      <w:r w:rsidRPr="006C0C52">
        <w:rPr>
          <w:lang w:val="et-EE"/>
        </w:rPr>
        <w:t xml:space="preserve"> paragrahvis 44 asendatakse </w:t>
      </w:r>
      <w:r w:rsidR="009C1057">
        <w:rPr>
          <w:lang w:val="et-EE"/>
        </w:rPr>
        <w:t>arv</w:t>
      </w:r>
      <w:r w:rsidRPr="006C0C52" w:rsidR="009C1057">
        <w:rPr>
          <w:lang w:val="et-EE"/>
        </w:rPr>
        <w:t xml:space="preserve"> </w:t>
      </w:r>
      <w:r w:rsidRPr="006C0C52">
        <w:rPr>
          <w:lang w:val="et-EE"/>
        </w:rPr>
        <w:t xml:space="preserve">„640“ </w:t>
      </w:r>
      <w:r w:rsidR="009C1057">
        <w:rPr>
          <w:lang w:val="et-EE"/>
        </w:rPr>
        <w:t>arvu</w:t>
      </w:r>
      <w:r w:rsidRPr="006C0C52">
        <w:rPr>
          <w:lang w:val="et-EE"/>
        </w:rPr>
        <w:t xml:space="preserve">ga „9600“; </w:t>
      </w:r>
    </w:p>
    <w:p w:rsidRPr="006C0C52" w:rsidR="001D5444" w:rsidP="00525398" w:rsidRDefault="001D5444" w14:paraId="6AA1B6B9"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58EBC13B" w14:textId="1D183043">
      <w:pPr>
        <w:pStyle w:val="ListParagraph"/>
        <w:spacing w:after="0" w:line="240" w:lineRule="auto"/>
        <w:ind w:left="0"/>
        <w:jc w:val="both"/>
        <w:rPr>
          <w:rFonts w:ascii="Times New Roman" w:hAnsi="Times New Roman"/>
          <w:sz w:val="24"/>
          <w:szCs w:val="24"/>
        </w:rPr>
      </w:pPr>
      <w:r w:rsidRPr="006C0C52">
        <w:rPr>
          <w:rFonts w:ascii="Times New Roman" w:hAnsi="Times New Roman"/>
          <w:b/>
          <w:sz w:val="24"/>
          <w:szCs w:val="24"/>
        </w:rPr>
        <w:t>5</w:t>
      </w:r>
      <w:r w:rsidR="00132DA4">
        <w:rPr>
          <w:rFonts w:ascii="Times New Roman" w:hAnsi="Times New Roman"/>
          <w:b/>
          <w:sz w:val="24"/>
          <w:szCs w:val="24"/>
        </w:rPr>
        <w:t>6</w:t>
      </w:r>
      <w:r w:rsidRPr="006C0C52">
        <w:rPr>
          <w:rFonts w:ascii="Times New Roman" w:hAnsi="Times New Roman"/>
          <w:b/>
          <w:sz w:val="24"/>
          <w:szCs w:val="24"/>
        </w:rPr>
        <w:t>)</w:t>
      </w:r>
      <w:r w:rsidRPr="006C0C52">
        <w:rPr>
          <w:rFonts w:ascii="Times New Roman" w:hAnsi="Times New Roman"/>
          <w:sz w:val="24"/>
          <w:szCs w:val="24"/>
        </w:rPr>
        <w:t xml:space="preserve"> paragrahvi 47 lõike 2 punkt 5 tunnistatakse kehtetuks;</w:t>
      </w:r>
    </w:p>
    <w:p w:rsidRPr="006C0C52" w:rsidR="001D5444" w:rsidP="00525398" w:rsidRDefault="001D5444" w14:paraId="6760CF18"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07F5C3AF" w14:textId="7047AB74">
      <w:pPr>
        <w:contextualSpacing/>
        <w:jc w:val="both"/>
        <w:rPr>
          <w:lang w:val="et-EE"/>
        </w:rPr>
      </w:pPr>
      <w:r w:rsidRPr="006C0C52">
        <w:rPr>
          <w:b/>
          <w:lang w:val="et-EE"/>
        </w:rPr>
        <w:t>5</w:t>
      </w:r>
      <w:r w:rsidR="00132DA4">
        <w:rPr>
          <w:b/>
          <w:lang w:val="et-EE"/>
        </w:rPr>
        <w:t>7</w:t>
      </w:r>
      <w:r w:rsidRPr="006C0C52">
        <w:rPr>
          <w:b/>
          <w:lang w:val="et-EE"/>
        </w:rPr>
        <w:t>)</w:t>
      </w:r>
      <w:r w:rsidRPr="006C0C52">
        <w:rPr>
          <w:lang w:val="et-EE"/>
        </w:rPr>
        <w:t xml:space="preserve"> </w:t>
      </w:r>
      <w:bookmarkStart w:name="_Hlk187133236" w:id="104"/>
      <w:r w:rsidRPr="006C0C52" w:rsidR="009C4413">
        <w:rPr>
          <w:lang w:val="et-EE"/>
        </w:rPr>
        <w:t>seadust täiendatakse §-</w:t>
      </w:r>
      <w:r w:rsidRPr="006C0C52" w:rsidR="001804BB">
        <w:rPr>
          <w:lang w:val="et-EE"/>
        </w:rPr>
        <w:t>de</w:t>
      </w:r>
      <w:r w:rsidRPr="006C0C52" w:rsidR="009C4413">
        <w:rPr>
          <w:lang w:val="et-EE"/>
        </w:rPr>
        <w:t>ga 53</w:t>
      </w:r>
      <w:r w:rsidRPr="006C0C52" w:rsidR="009C4413">
        <w:rPr>
          <w:vertAlign w:val="superscript"/>
          <w:lang w:val="et-EE"/>
        </w:rPr>
        <w:t>1</w:t>
      </w:r>
      <w:r w:rsidRPr="006C0C52" w:rsidR="009C4413">
        <w:rPr>
          <w:rFonts w:ascii="Calibri" w:hAnsi="Calibri"/>
          <w:sz w:val="22"/>
          <w:szCs w:val="22"/>
          <w:lang w:val="et-EE" w:eastAsia="ar-SA"/>
        </w:rPr>
        <w:t>–</w:t>
      </w:r>
      <w:r w:rsidRPr="006C0C52" w:rsidR="009C4413">
        <w:rPr>
          <w:lang w:val="et-EE"/>
        </w:rPr>
        <w:t>53</w:t>
      </w:r>
      <w:r w:rsidRPr="006C0C52" w:rsidR="009C4413">
        <w:rPr>
          <w:vertAlign w:val="superscript"/>
          <w:lang w:val="et-EE"/>
        </w:rPr>
        <w:t>2</w:t>
      </w:r>
      <w:r w:rsidRPr="006C0C52" w:rsidR="009C4413">
        <w:rPr>
          <w:lang w:val="et-EE"/>
        </w:rPr>
        <w:t xml:space="preserve"> järgmises sõnastuses</w:t>
      </w:r>
      <w:bookmarkEnd w:id="104"/>
      <w:r w:rsidRPr="006C0C52" w:rsidR="009C4413">
        <w:rPr>
          <w:lang w:val="et-EE"/>
        </w:rPr>
        <w:t>:</w:t>
      </w:r>
    </w:p>
    <w:p w:rsidRPr="006C0C52" w:rsidR="009C4413" w:rsidP="00525398" w:rsidRDefault="009C4413" w14:paraId="67BFED29" w14:textId="5FAA7E79" w14:noSpellErr="1">
      <w:pPr>
        <w:spacing/>
        <w:contextualSpacing/>
        <w:jc w:val="both"/>
        <w:rPr>
          <w:b w:val="1"/>
          <w:bCs w:val="1"/>
          <w:lang w:val="et-EE"/>
        </w:rPr>
      </w:pPr>
      <w:r w:rsidRPr="48103A1C" w:rsidR="009C4413">
        <w:rPr>
          <w:lang w:val="et-EE"/>
        </w:rPr>
        <w:t>„</w:t>
      </w:r>
      <w:r w:rsidRPr="48103A1C" w:rsidR="009C4413">
        <w:rPr>
          <w:b w:val="1"/>
          <w:bCs w:val="1"/>
          <w:lang w:val="et-EE"/>
        </w:rPr>
        <w:t>§</w:t>
      </w:r>
      <w:r w:rsidRPr="48103A1C" w:rsidR="009C4413">
        <w:rPr>
          <w:b w:val="1"/>
          <w:bCs w:val="1"/>
          <w:lang w:val="et-EE"/>
        </w:rPr>
        <w:t xml:space="preserve"> </w:t>
      </w:r>
      <w:bookmarkStart w:name="_Hlk187133318" w:id="105"/>
      <w:r w:rsidRPr="48103A1C" w:rsidR="009C4413">
        <w:rPr>
          <w:b w:val="1"/>
          <w:bCs w:val="1"/>
          <w:lang w:val="et-EE"/>
        </w:rPr>
        <w:t>53</w:t>
      </w:r>
      <w:r w:rsidRPr="48103A1C" w:rsidR="009C4413">
        <w:rPr>
          <w:b w:val="1"/>
          <w:bCs w:val="1"/>
          <w:vertAlign w:val="superscript"/>
          <w:lang w:val="et-EE"/>
        </w:rPr>
        <w:t>1</w:t>
      </w:r>
      <w:r w:rsidRPr="48103A1C" w:rsidR="009C4413">
        <w:rPr>
          <w:b w:val="1"/>
          <w:bCs w:val="1"/>
          <w:lang w:val="et-EE"/>
        </w:rPr>
        <w:t>.</w:t>
      </w:r>
      <w:r w:rsidRPr="48103A1C" w:rsidR="009C4413">
        <w:rPr>
          <w:b w:val="1"/>
          <w:bCs w:val="1"/>
          <w:lang w:val="et-EE"/>
        </w:rPr>
        <w:t xml:space="preserve"> </w:t>
      </w:r>
      <w:commentRangeStart w:id="1165357041"/>
      <w:del w:author="Maarja-Liis Lall - JUSTDIGI" w:date="2025-10-23T10:44:41.581Z" w:id="1012605324">
        <w:r w:rsidRPr="48103A1C" w:rsidDel="009C4413">
          <w:rPr>
            <w:b w:val="1"/>
            <w:bCs w:val="1"/>
            <w:lang w:val="et-EE"/>
          </w:rPr>
          <w:delText xml:space="preserve"> </w:delText>
        </w:r>
      </w:del>
      <w:commentRangeEnd w:id="1165357041"/>
      <w:r>
        <w:rPr>
          <w:rStyle w:val="CommentReference"/>
        </w:rPr>
        <w:commentReference w:id="1165357041"/>
      </w:r>
      <w:r w:rsidRPr="48103A1C" w:rsidR="009C4413">
        <w:rPr>
          <w:b w:val="1"/>
          <w:bCs w:val="1"/>
          <w:lang w:val="et-EE"/>
        </w:rPr>
        <w:t>Universaalse postiteenuse põhjendatud tasule üleminek</w:t>
      </w:r>
    </w:p>
    <w:bookmarkEnd w:id="105"/>
    <w:p w:rsidRPr="008C740B" w:rsidR="00386D6F" w:rsidP="00525398" w:rsidRDefault="00386D6F" w14:paraId="7B21B6B0" w14:noSpellErr="1" w14:textId="1C93B4CE">
      <w:pPr>
        <w:pStyle w:val="ListParagraph"/>
        <w:spacing w:after="0" w:line="240" w:lineRule="auto"/>
        <w:ind w:left="0"/>
        <w:jc w:val="both"/>
        <w:rPr>
          <w:rFonts w:ascii="Times New Roman" w:hAnsi="Times New Roman"/>
          <w:sz w:val="24"/>
          <w:szCs w:val="24"/>
        </w:rPr>
      </w:pPr>
      <w:r w:rsidRPr="48103A1C" w:rsidR="30766D1F">
        <w:rPr>
          <w:rFonts w:ascii="Times New Roman" w:hAnsi="Times New Roman"/>
          <w:sz w:val="24"/>
          <w:szCs w:val="24"/>
        </w:rPr>
        <w:t xml:space="preserve">(1) Käesoleva </w:t>
      </w:r>
      <w:bookmarkStart w:name="_Hlk203650736" w:id="106"/>
      <w:r w:rsidRPr="48103A1C" w:rsidR="30766D1F">
        <w:rPr>
          <w:rFonts w:ascii="Times New Roman" w:hAnsi="Times New Roman"/>
          <w:sz w:val="24"/>
          <w:szCs w:val="24"/>
        </w:rPr>
        <w:t>seaduse § 39</w:t>
      </w:r>
      <w:r w:rsidRPr="48103A1C" w:rsidR="50FE29B1">
        <w:rPr>
          <w:rFonts w:ascii="Times New Roman" w:hAnsi="Times New Roman"/>
          <w:sz w:val="24"/>
          <w:szCs w:val="24"/>
          <w:vertAlign w:val="superscript"/>
        </w:rPr>
        <w:t>2</w:t>
      </w:r>
      <w:r w:rsidRPr="48103A1C" w:rsidR="30766D1F">
        <w:rPr>
          <w:rFonts w:ascii="Times New Roman" w:hAnsi="Times New Roman"/>
          <w:sz w:val="24"/>
          <w:szCs w:val="24"/>
        </w:rPr>
        <w:t xml:space="preserve"> lõikes </w:t>
      </w:r>
      <w:commentRangeStart w:id="394714821"/>
      <w:del w:author="Maarja-Liis Lall - JUSTDIGI" w:date="2025-10-21T14:39:19.505Z" w:id="93095954">
        <w:r w:rsidRPr="48103A1C" w:rsidDel="00386D6F">
          <w:rPr>
            <w:rFonts w:ascii="Times New Roman" w:hAnsi="Times New Roman"/>
            <w:sz w:val="24"/>
            <w:szCs w:val="24"/>
          </w:rPr>
          <w:delText>6</w:delText>
        </w:r>
      </w:del>
      <w:ins w:author="Maarja-Liis Lall - JUSTDIGI" w:date="2025-10-21T14:39:19.947Z" w:id="1438665081">
        <w:r w:rsidRPr="48103A1C" w:rsidR="7FB9E926">
          <w:rPr>
            <w:rFonts w:ascii="Times New Roman" w:hAnsi="Times New Roman"/>
            <w:sz w:val="24"/>
            <w:szCs w:val="24"/>
          </w:rPr>
          <w:t>5</w:t>
        </w:r>
      </w:ins>
      <w:commentRangeEnd w:id="394714821"/>
      <w:r>
        <w:rPr>
          <w:rStyle w:val="CommentReference"/>
        </w:rPr>
        <w:commentReference w:id="394714821"/>
      </w:r>
      <w:r w:rsidRPr="48103A1C" w:rsidR="30766D1F">
        <w:rPr>
          <w:rFonts w:ascii="Times New Roman" w:hAnsi="Times New Roman"/>
          <w:sz w:val="24"/>
          <w:szCs w:val="24"/>
        </w:rPr>
        <w:t xml:space="preserve"> nimetatud metoodika töötab</w:t>
      </w:r>
      <w:r w:rsidRPr="48103A1C" w:rsidR="494116F8">
        <w:rPr>
          <w:rFonts w:ascii="Times New Roman" w:hAnsi="Times New Roman"/>
          <w:sz w:val="24"/>
          <w:szCs w:val="24"/>
        </w:rPr>
        <w:t xml:space="preserve"> välja ja avalikustab </w:t>
      </w:r>
      <w:r w:rsidRPr="48103A1C" w:rsidR="4F1195B9">
        <w:rPr>
          <w:rFonts w:ascii="Times New Roman" w:hAnsi="Times New Roman"/>
          <w:sz w:val="24"/>
          <w:szCs w:val="24"/>
        </w:rPr>
        <w:t xml:space="preserve">Konkurentsiamet </w:t>
      </w:r>
      <w:r w:rsidRPr="48103A1C" w:rsidR="494116F8">
        <w:rPr>
          <w:rFonts w:ascii="Times New Roman" w:hAnsi="Times New Roman"/>
          <w:sz w:val="24"/>
          <w:szCs w:val="24"/>
        </w:rPr>
        <w:t xml:space="preserve">oma </w:t>
      </w:r>
      <w:r w:rsidRPr="48103A1C" w:rsidR="4F1195B9">
        <w:rPr>
          <w:rFonts w:ascii="Times New Roman" w:hAnsi="Times New Roman"/>
          <w:sz w:val="24"/>
          <w:szCs w:val="24"/>
        </w:rPr>
        <w:t>veebi</w:t>
      </w:r>
      <w:r w:rsidRPr="48103A1C" w:rsidR="494116F8">
        <w:rPr>
          <w:rFonts w:ascii="Times New Roman" w:hAnsi="Times New Roman"/>
          <w:sz w:val="24"/>
          <w:szCs w:val="24"/>
        </w:rPr>
        <w:t>lehel</w:t>
      </w:r>
      <w:r w:rsidRPr="48103A1C" w:rsidR="30766D1F">
        <w:rPr>
          <w:rFonts w:ascii="Times New Roman" w:hAnsi="Times New Roman"/>
          <w:sz w:val="24"/>
          <w:szCs w:val="24"/>
        </w:rPr>
        <w:t xml:space="preserve"> hiljemalt 2026. aasta </w:t>
      </w:r>
      <w:r w:rsidRPr="48103A1C" w:rsidR="50FE29B1">
        <w:rPr>
          <w:rFonts w:ascii="Times New Roman" w:hAnsi="Times New Roman"/>
          <w:sz w:val="24"/>
          <w:szCs w:val="24"/>
        </w:rPr>
        <w:t>31. jaanuariks</w:t>
      </w:r>
      <w:bookmarkEnd w:id="106"/>
      <w:r w:rsidRPr="48103A1C" w:rsidR="50FE29B1">
        <w:rPr>
          <w:rFonts w:ascii="Times New Roman" w:hAnsi="Times New Roman"/>
          <w:sz w:val="24"/>
          <w:szCs w:val="24"/>
        </w:rPr>
        <w:t>.</w:t>
      </w:r>
    </w:p>
    <w:p w:rsidRPr="008C740B" w:rsidR="00386D6F" w:rsidP="00525398" w:rsidRDefault="00386D6F" w14:paraId="6E464813"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6C316532" w14:textId="0F5C97AA">
      <w:pPr>
        <w:pStyle w:val="ListParagraph"/>
        <w:spacing w:after="0" w:line="240" w:lineRule="auto"/>
        <w:ind w:left="0"/>
        <w:jc w:val="both"/>
        <w:rPr>
          <w:rFonts w:ascii="Times New Roman" w:hAnsi="Times New Roman"/>
          <w:sz w:val="24"/>
          <w:szCs w:val="24"/>
        </w:rPr>
      </w:pPr>
      <w:r w:rsidRPr="008C740B">
        <w:rPr>
          <w:rFonts w:ascii="Times New Roman" w:hAnsi="Times New Roman"/>
          <w:sz w:val="24"/>
          <w:szCs w:val="24"/>
        </w:rPr>
        <w:t>(</w:t>
      </w:r>
      <w:r w:rsidRPr="008C740B" w:rsidR="00616500">
        <w:rPr>
          <w:rFonts w:ascii="Times New Roman" w:hAnsi="Times New Roman"/>
          <w:sz w:val="24"/>
          <w:szCs w:val="24"/>
        </w:rPr>
        <w:t>2</w:t>
      </w:r>
      <w:r w:rsidRPr="008C740B">
        <w:rPr>
          <w:rFonts w:ascii="Times New Roman" w:hAnsi="Times New Roman"/>
          <w:sz w:val="24"/>
          <w:szCs w:val="24"/>
        </w:rPr>
        <w:t>) Käesoleva seaduse § 39</w:t>
      </w:r>
      <w:r w:rsidRPr="008C740B" w:rsidR="007B22AD">
        <w:rPr>
          <w:rFonts w:ascii="Times New Roman" w:hAnsi="Times New Roman"/>
          <w:sz w:val="24"/>
          <w:szCs w:val="24"/>
          <w:vertAlign w:val="superscript"/>
        </w:rPr>
        <w:t>3</w:t>
      </w:r>
      <w:r w:rsidRPr="008C740B">
        <w:rPr>
          <w:rFonts w:ascii="Times New Roman" w:hAnsi="Times New Roman"/>
          <w:sz w:val="24"/>
          <w:szCs w:val="24"/>
        </w:rPr>
        <w:t xml:space="preserve"> lõikes 1 </w:t>
      </w:r>
      <w:r w:rsidRPr="00D54880">
        <w:rPr>
          <w:rFonts w:ascii="Times New Roman" w:hAnsi="Times New Roman"/>
          <w:sz w:val="24"/>
          <w:szCs w:val="24"/>
        </w:rPr>
        <w:t>nimetatud taotlus põhjendatud tasu kooskõlastamiseks</w:t>
      </w:r>
      <w:r w:rsidRPr="008C740B">
        <w:rPr>
          <w:rFonts w:ascii="Times New Roman" w:hAnsi="Times New Roman"/>
          <w:sz w:val="24"/>
          <w:szCs w:val="24"/>
        </w:rPr>
        <w:t xml:space="preserve"> esitatakse Konkurentsiametile es</w:t>
      </w:r>
      <w:r w:rsidR="002E1FA8">
        <w:rPr>
          <w:rFonts w:ascii="Times New Roman" w:hAnsi="Times New Roman"/>
          <w:sz w:val="24"/>
          <w:szCs w:val="24"/>
        </w:rPr>
        <w:t>i</w:t>
      </w:r>
      <w:r w:rsidRPr="008C740B">
        <w:rPr>
          <w:rFonts w:ascii="Times New Roman" w:hAnsi="Times New Roman"/>
          <w:sz w:val="24"/>
          <w:szCs w:val="24"/>
        </w:rPr>
        <w:t>m</w:t>
      </w:r>
      <w:r w:rsidR="002E1FA8">
        <w:rPr>
          <w:rFonts w:ascii="Times New Roman" w:hAnsi="Times New Roman"/>
          <w:sz w:val="24"/>
          <w:szCs w:val="24"/>
        </w:rPr>
        <w:t xml:space="preserve">est </w:t>
      </w:r>
      <w:r w:rsidRPr="008C740B">
        <w:rPr>
          <w:rFonts w:ascii="Times New Roman" w:hAnsi="Times New Roman"/>
          <w:sz w:val="24"/>
          <w:szCs w:val="24"/>
        </w:rPr>
        <w:t>kord</w:t>
      </w:r>
      <w:r w:rsidR="002E1FA8">
        <w:rPr>
          <w:rFonts w:ascii="Times New Roman" w:hAnsi="Times New Roman"/>
          <w:sz w:val="24"/>
          <w:szCs w:val="24"/>
        </w:rPr>
        <w:t>a</w:t>
      </w:r>
      <w:r w:rsidRPr="008C740B" w:rsidR="00325039">
        <w:rPr>
          <w:rFonts w:ascii="Times New Roman" w:hAnsi="Times New Roman"/>
          <w:sz w:val="24"/>
          <w:szCs w:val="24"/>
        </w:rPr>
        <w:t xml:space="preserve"> hiljemalt 2026. aasta </w:t>
      </w:r>
      <w:r w:rsidRPr="008C740B" w:rsidR="00616500">
        <w:rPr>
          <w:rFonts w:ascii="Times New Roman" w:hAnsi="Times New Roman"/>
          <w:sz w:val="24"/>
          <w:szCs w:val="24"/>
        </w:rPr>
        <w:t>28</w:t>
      </w:r>
      <w:r w:rsidRPr="008C740B" w:rsidR="00325039">
        <w:rPr>
          <w:rFonts w:ascii="Times New Roman" w:hAnsi="Times New Roman"/>
          <w:sz w:val="24"/>
          <w:szCs w:val="24"/>
        </w:rPr>
        <w:t xml:space="preserve">. </w:t>
      </w:r>
      <w:r w:rsidRPr="008C740B" w:rsidR="00616500">
        <w:rPr>
          <w:rFonts w:ascii="Times New Roman" w:hAnsi="Times New Roman"/>
          <w:sz w:val="24"/>
          <w:szCs w:val="24"/>
        </w:rPr>
        <w:t>veebruaril</w:t>
      </w:r>
      <w:r w:rsidRPr="008C740B" w:rsidR="00325039">
        <w:rPr>
          <w:rFonts w:ascii="Times New Roman" w:hAnsi="Times New Roman"/>
          <w:sz w:val="24"/>
          <w:szCs w:val="24"/>
        </w:rPr>
        <w:t>.</w:t>
      </w:r>
    </w:p>
    <w:p w:rsidRPr="006C0C52" w:rsidR="001D5444" w:rsidP="00525398" w:rsidRDefault="001D5444" w14:paraId="166B988B" w14:textId="77777777">
      <w:pPr>
        <w:pStyle w:val="ListParagraph"/>
        <w:spacing w:after="0" w:line="240" w:lineRule="auto"/>
        <w:ind w:left="0"/>
        <w:jc w:val="both"/>
        <w:rPr>
          <w:rFonts w:ascii="Times New Roman" w:hAnsi="Times New Roman"/>
          <w:sz w:val="24"/>
          <w:szCs w:val="24"/>
        </w:rPr>
      </w:pPr>
    </w:p>
    <w:p w:rsidRPr="006C0C52" w:rsidR="0025667F" w:rsidP="00525398" w:rsidRDefault="001D5444" w14:paraId="7DE2E7BF" w14:textId="7400E5BD">
      <w:pPr>
        <w:contextualSpacing/>
        <w:jc w:val="both"/>
        <w:rPr>
          <w:lang w:val="et-EE"/>
        </w:rPr>
      </w:pPr>
      <w:r w:rsidRPr="006C0C52">
        <w:rPr>
          <w:lang w:val="et-EE"/>
        </w:rPr>
        <w:t>(</w:t>
      </w:r>
      <w:r w:rsidR="00616500">
        <w:rPr>
          <w:lang w:val="et-EE"/>
        </w:rPr>
        <w:t>3</w:t>
      </w:r>
      <w:r w:rsidRPr="006C0C52">
        <w:rPr>
          <w:lang w:val="et-EE"/>
        </w:rPr>
        <w:t xml:space="preserve">) </w:t>
      </w:r>
      <w:r w:rsidRPr="006C0C52" w:rsidR="0025667F">
        <w:rPr>
          <w:lang w:val="et-EE"/>
        </w:rPr>
        <w:t>K</w:t>
      </w:r>
      <w:r w:rsidRPr="006C0C52" w:rsidR="00BC3B1F">
        <w:rPr>
          <w:lang w:val="et-EE"/>
        </w:rPr>
        <w:t>onkurentsiamet</w:t>
      </w:r>
      <w:r w:rsidRPr="006C0C52" w:rsidR="0025667F">
        <w:rPr>
          <w:lang w:val="et-EE"/>
        </w:rPr>
        <w:t xml:space="preserve"> </w:t>
      </w:r>
      <w:r w:rsidRPr="00D54880" w:rsidR="0025667F">
        <w:rPr>
          <w:lang w:val="et-EE"/>
        </w:rPr>
        <w:t>ei kooskõlasta</w:t>
      </w:r>
      <w:r w:rsidRPr="00D54880" w:rsidR="00BC3B1F">
        <w:rPr>
          <w:lang w:val="et-EE"/>
        </w:rPr>
        <w:t xml:space="preserve"> aastatel</w:t>
      </w:r>
      <w:r w:rsidRPr="006C0C52" w:rsidR="00BC3B1F">
        <w:rPr>
          <w:lang w:val="et-EE"/>
        </w:rPr>
        <w:t xml:space="preserve"> 2026–20</w:t>
      </w:r>
      <w:r w:rsidRPr="006C0C52" w:rsidR="005626FF">
        <w:rPr>
          <w:lang w:val="et-EE"/>
        </w:rPr>
        <w:t>27</w:t>
      </w:r>
      <w:r w:rsidR="0070372C">
        <w:rPr>
          <w:lang w:val="et-EE"/>
        </w:rPr>
        <w:t xml:space="preserve"> sellist</w:t>
      </w:r>
      <w:r w:rsidRPr="006C0C52" w:rsidR="00BC3B1F">
        <w:rPr>
          <w:lang w:val="et-EE"/>
        </w:rPr>
        <w:t xml:space="preserve"> </w:t>
      </w:r>
      <w:r w:rsidRPr="006C0C52" w:rsidR="001804BB">
        <w:rPr>
          <w:lang w:val="et-EE"/>
        </w:rPr>
        <w:t xml:space="preserve">põhjendatud </w:t>
      </w:r>
      <w:r w:rsidRPr="006C0C52" w:rsidR="0025667F">
        <w:rPr>
          <w:lang w:val="et-EE"/>
        </w:rPr>
        <w:t xml:space="preserve">tasu, mis on suurem kui </w:t>
      </w:r>
      <w:r w:rsidR="0070372C">
        <w:rPr>
          <w:lang w:val="et-EE"/>
        </w:rPr>
        <w:t>pool</w:t>
      </w:r>
      <w:r w:rsidRPr="006C0C52" w:rsidR="0025667F">
        <w:rPr>
          <w:lang w:val="et-EE"/>
        </w:rPr>
        <w:t xml:space="preserve"> eelmise</w:t>
      </w:r>
      <w:r w:rsidRPr="006C0C52" w:rsidR="00222425">
        <w:rPr>
          <w:lang w:val="et-EE"/>
        </w:rPr>
        <w:t>l</w:t>
      </w:r>
      <w:r w:rsidRPr="006C0C52" w:rsidR="0025667F">
        <w:rPr>
          <w:lang w:val="et-EE"/>
        </w:rPr>
        <w:t xml:space="preserve"> aasta</w:t>
      </w:r>
      <w:r w:rsidRPr="006C0C52" w:rsidR="005626FF">
        <w:rPr>
          <w:lang w:val="et-EE"/>
        </w:rPr>
        <w:t>l kehtinud</w:t>
      </w:r>
      <w:r w:rsidRPr="006C0C52" w:rsidR="0025667F">
        <w:rPr>
          <w:lang w:val="et-EE"/>
        </w:rPr>
        <w:t xml:space="preserve"> </w:t>
      </w:r>
      <w:r w:rsidRPr="006C0C52" w:rsidR="005626FF">
        <w:rPr>
          <w:lang w:val="et-EE"/>
        </w:rPr>
        <w:t xml:space="preserve">universaalse postiteenuse </w:t>
      </w:r>
      <w:r w:rsidRPr="006C0C52" w:rsidR="0025667F">
        <w:rPr>
          <w:lang w:val="et-EE"/>
        </w:rPr>
        <w:t>tasust.</w:t>
      </w:r>
    </w:p>
    <w:p w:rsidRPr="006C0C52" w:rsidR="00EF787D" w:rsidP="00525398" w:rsidRDefault="00EF787D" w14:paraId="4D7B132B" w14:textId="77777777">
      <w:pPr>
        <w:contextualSpacing/>
        <w:jc w:val="both"/>
        <w:rPr>
          <w:lang w:val="et-EE"/>
        </w:rPr>
      </w:pPr>
    </w:p>
    <w:p w:rsidRPr="006C0C52" w:rsidR="00EF787D" w:rsidP="00525398" w:rsidRDefault="7F1969CA" w14:paraId="2CB258A3" w14:noSpellErr="1" w14:textId="6D9AF909">
      <w:pPr>
        <w:spacing/>
        <w:contextualSpacing/>
        <w:jc w:val="both"/>
        <w:rPr>
          <w:lang w:val="et-EE"/>
        </w:rPr>
      </w:pPr>
      <w:r w:rsidRPr="48103A1C" w:rsidR="7F1969CA">
        <w:rPr>
          <w:lang w:val="et-EE"/>
        </w:rPr>
        <w:t>(</w:t>
      </w:r>
      <w:r w:rsidRPr="48103A1C" w:rsidR="488A7624">
        <w:rPr>
          <w:lang w:val="et-EE"/>
        </w:rPr>
        <w:t>4</w:t>
      </w:r>
      <w:r w:rsidRPr="48103A1C" w:rsidR="7F1969CA">
        <w:rPr>
          <w:lang w:val="et-EE"/>
        </w:rPr>
        <w:t xml:space="preserve">) </w:t>
      </w:r>
      <w:commentRangeStart w:id="712788401"/>
      <w:r w:rsidRPr="48103A1C" w:rsidR="79B398AA">
        <w:rPr>
          <w:lang w:val="et-EE"/>
        </w:rPr>
        <w:t>Kuni</w:t>
      </w:r>
      <w:ins w:author="Maarja-Liis Lall - JUSTDIGI" w:date="2025-10-20T12:20:00Z" w:id="2028998974">
        <w:r w:rsidRPr="48103A1C" w:rsidR="2E1152D6">
          <w:rPr>
            <w:lang w:val="et-EE"/>
          </w:rPr>
          <w:t xml:space="preserve"> käesoleva seaduse</w:t>
        </w:r>
      </w:ins>
      <w:r w:rsidRPr="48103A1C" w:rsidR="00EF787D">
        <w:rPr>
          <w:lang w:val="et-EE"/>
        </w:rPr>
        <w:t xml:space="preserve"> § 39</w:t>
      </w:r>
      <w:r w:rsidRPr="48103A1C" w:rsidR="00EF787D">
        <w:rPr>
          <w:vertAlign w:val="superscript"/>
          <w:lang w:val="et-EE"/>
        </w:rPr>
        <w:t xml:space="preserve">3 </w:t>
      </w:r>
      <w:r w:rsidRPr="48103A1C" w:rsidR="00EF787D">
        <w:rPr>
          <w:lang w:val="et-EE"/>
        </w:rPr>
        <w:t xml:space="preserve">lõikes </w:t>
      </w:r>
      <w:r w:rsidRPr="48103A1C" w:rsidR="00EF787D">
        <w:rPr>
          <w:lang w:val="et-EE"/>
        </w:rPr>
        <w:t xml:space="preserve">2 </w:t>
      </w:r>
      <w:r w:rsidRPr="48103A1C" w:rsidR="00EF787D">
        <w:rPr>
          <w:lang w:val="et-EE"/>
        </w:rPr>
        <w:t xml:space="preserve">nimetatud Konkurentsiameti kooskõlastatud </w:t>
      </w:r>
      <w:commentRangeStart w:id="1099406058"/>
      <w:ins w:author="Maarja-Liis Lall - JUSTDIGI" w:date="2025-10-22T07:14:01.376Z" w:id="1498220588">
        <w:r w:rsidRPr="48103A1C" w:rsidR="5831C502">
          <w:rPr>
            <w:lang w:val="et-EE"/>
          </w:rPr>
          <w:t xml:space="preserve">esmakordse </w:t>
        </w:r>
      </w:ins>
      <w:commentRangeEnd w:id="1099406058"/>
      <w:r>
        <w:rPr>
          <w:rStyle w:val="CommentReference"/>
        </w:rPr>
        <w:commentReference w:id="1099406058"/>
      </w:r>
      <w:r w:rsidRPr="48103A1C" w:rsidR="00EF787D">
        <w:rPr>
          <w:lang w:val="et-EE"/>
        </w:rPr>
        <w:t>põhjendatud</w:t>
      </w:r>
      <w:r w:rsidRPr="48103A1C" w:rsidR="00EF787D">
        <w:rPr>
          <w:lang w:val="et-EE"/>
        </w:rPr>
        <w:t xml:space="preserve"> tasu</w:t>
      </w:r>
      <w:r w:rsidRPr="48103A1C" w:rsidR="00584C89">
        <w:rPr>
          <w:lang w:val="et-EE"/>
        </w:rPr>
        <w:t xml:space="preserve"> </w:t>
      </w:r>
      <w:r w:rsidRPr="48103A1C" w:rsidR="00751AE3">
        <w:rPr>
          <w:lang w:val="et-EE"/>
        </w:rPr>
        <w:t>kehtestamiseni</w:t>
      </w:r>
      <w:commentRangeEnd w:id="712788401"/>
      <w:r>
        <w:rPr>
          <w:rStyle w:val="CommentReference"/>
        </w:rPr>
        <w:commentReference w:id="712788401"/>
      </w:r>
      <w:r w:rsidRPr="48103A1C" w:rsidR="00584C89">
        <w:rPr>
          <w:lang w:val="et-EE"/>
        </w:rPr>
        <w:t xml:space="preserve"> kehtib</w:t>
      </w:r>
      <w:r w:rsidRPr="48103A1C" w:rsidR="00EF787D">
        <w:rPr>
          <w:lang w:val="et-EE"/>
        </w:rPr>
        <w:t xml:space="preserve"> </w:t>
      </w:r>
      <w:r w:rsidRPr="48103A1C" w:rsidR="00572612">
        <w:rPr>
          <w:lang w:val="et-EE"/>
        </w:rPr>
        <w:t>§ 6</w:t>
      </w:r>
      <w:r w:rsidRPr="48103A1C" w:rsidR="00572612">
        <w:rPr>
          <w:vertAlign w:val="superscript"/>
          <w:lang w:val="et-EE"/>
        </w:rPr>
        <w:t>1</w:t>
      </w:r>
      <w:r w:rsidRPr="48103A1C" w:rsidR="00572612">
        <w:rPr>
          <w:lang w:val="et-EE"/>
        </w:rPr>
        <w:t xml:space="preserve"> lõike 2</w:t>
      </w:r>
      <w:r w:rsidRPr="48103A1C" w:rsidR="00EF787D">
        <w:rPr>
          <w:lang w:val="et-EE"/>
        </w:rPr>
        <w:t xml:space="preserve"> </w:t>
      </w:r>
      <w:r w:rsidRPr="48103A1C" w:rsidR="00572612">
        <w:rPr>
          <w:lang w:val="et-EE"/>
        </w:rPr>
        <w:t>alusel kehtestatud</w:t>
      </w:r>
      <w:r w:rsidRPr="48103A1C" w:rsidR="00EF787D">
        <w:rPr>
          <w:lang w:val="et-EE"/>
        </w:rPr>
        <w:t xml:space="preserve"> universaal</w:t>
      </w:r>
      <w:r w:rsidRPr="48103A1C" w:rsidR="00524CE7">
        <w:rPr>
          <w:lang w:val="et-EE"/>
        </w:rPr>
        <w:t>n</w:t>
      </w:r>
      <w:r w:rsidRPr="48103A1C" w:rsidR="00EF787D">
        <w:rPr>
          <w:lang w:val="et-EE"/>
        </w:rPr>
        <w:t>e postiteenuse taskukoha</w:t>
      </w:r>
      <w:r w:rsidRPr="48103A1C" w:rsidR="00524CE7">
        <w:rPr>
          <w:lang w:val="et-EE"/>
        </w:rPr>
        <w:t>n</w:t>
      </w:r>
      <w:r w:rsidRPr="48103A1C" w:rsidR="00EF787D">
        <w:rPr>
          <w:lang w:val="et-EE"/>
        </w:rPr>
        <w:t>e tasu.</w:t>
      </w:r>
    </w:p>
    <w:p w:rsidRPr="006C0C52" w:rsidR="00F75DFF" w:rsidP="00525398" w:rsidRDefault="00F75DFF" w14:paraId="74BCBA3B" w14:textId="77777777">
      <w:pPr>
        <w:contextualSpacing/>
        <w:jc w:val="both"/>
        <w:rPr>
          <w:lang w:val="et-EE"/>
        </w:rPr>
      </w:pPr>
    </w:p>
    <w:p w:rsidRPr="006C0C52" w:rsidR="009C4413" w:rsidP="00525398" w:rsidRDefault="009C4413" w14:paraId="2EFF1B80" w14:textId="1F6E214C">
      <w:pPr>
        <w:contextualSpacing/>
        <w:jc w:val="both"/>
        <w:rPr>
          <w:b/>
          <w:bCs/>
          <w:lang w:val="et-EE"/>
        </w:rPr>
      </w:pPr>
      <w:r w:rsidRPr="006C0C52">
        <w:rPr>
          <w:b/>
          <w:bCs/>
          <w:lang w:val="et-EE"/>
        </w:rPr>
        <w:t>§ 53</w:t>
      </w:r>
      <w:r w:rsidRPr="006C0C52">
        <w:rPr>
          <w:b/>
          <w:bCs/>
          <w:vertAlign w:val="superscript"/>
          <w:lang w:val="et-EE"/>
        </w:rPr>
        <w:t>2</w:t>
      </w:r>
      <w:r w:rsidRPr="006C0C52">
        <w:rPr>
          <w:b/>
          <w:bCs/>
          <w:lang w:val="et-EE"/>
        </w:rPr>
        <w:t xml:space="preserve">. </w:t>
      </w:r>
      <w:bookmarkStart w:name="_Hlk187133413" w:id="108"/>
      <w:bookmarkStart w:name="_Hlk207626875" w:id="109"/>
      <w:r w:rsidRPr="006C0C52">
        <w:rPr>
          <w:b/>
          <w:bCs/>
          <w:lang w:val="et-EE"/>
        </w:rPr>
        <w:t xml:space="preserve">Universaalse postiteenuse </w:t>
      </w:r>
      <w:r w:rsidR="0070372C">
        <w:rPr>
          <w:b/>
          <w:bCs/>
          <w:lang w:val="et-EE"/>
        </w:rPr>
        <w:t>makse tasumise kohustuse</w:t>
      </w:r>
      <w:bookmarkEnd w:id="108"/>
      <w:r w:rsidR="0070372C">
        <w:rPr>
          <w:b/>
          <w:bCs/>
          <w:lang w:val="et-EE"/>
        </w:rPr>
        <w:t xml:space="preserve"> lõpetamine</w:t>
      </w:r>
      <w:bookmarkEnd w:id="109"/>
    </w:p>
    <w:p w:rsidRPr="006C0C52" w:rsidR="003B4710" w:rsidP="00525398" w:rsidRDefault="003B4710" w14:paraId="70E9C874" w14:textId="77777777">
      <w:pPr>
        <w:contextualSpacing/>
        <w:jc w:val="both"/>
        <w:rPr>
          <w:lang w:val="et-EE"/>
        </w:rPr>
      </w:pPr>
    </w:p>
    <w:p w:rsidRPr="006C0C52" w:rsidR="00B44C93" w:rsidP="00525398" w:rsidRDefault="00B44C93" w14:paraId="5EB1C430" w14:textId="11AB7FD8" w14:noSpellErr="1">
      <w:pPr>
        <w:pStyle w:val="ListParagraph"/>
        <w:spacing w:after="0" w:line="240" w:lineRule="auto"/>
        <w:ind w:left="0"/>
        <w:jc w:val="both"/>
        <w:rPr>
          <w:rFonts w:ascii="Times New Roman" w:hAnsi="Times New Roman"/>
          <w:sz w:val="24"/>
          <w:szCs w:val="24"/>
        </w:rPr>
      </w:pPr>
      <w:r w:rsidRPr="48103A1C" w:rsidR="00B44C93">
        <w:rPr>
          <w:rFonts w:ascii="Times New Roman" w:hAnsi="Times New Roman"/>
          <w:sz w:val="24"/>
          <w:szCs w:val="24"/>
        </w:rPr>
        <w:t>(1) Käesoleva seaduse §</w:t>
      </w:r>
      <w:r w:rsidRPr="48103A1C" w:rsidR="001804BB">
        <w:rPr>
          <w:rFonts w:ascii="Times New Roman" w:hAnsi="Times New Roman"/>
          <w:sz w:val="24"/>
          <w:szCs w:val="24"/>
        </w:rPr>
        <w:t>-s</w:t>
      </w:r>
      <w:r w:rsidRPr="48103A1C" w:rsidR="00B44C93">
        <w:rPr>
          <w:rFonts w:ascii="Times New Roman" w:hAnsi="Times New Roman"/>
          <w:sz w:val="24"/>
          <w:szCs w:val="24"/>
        </w:rPr>
        <w:t xml:space="preserve"> 41</w:t>
      </w:r>
      <w:r w:rsidRPr="48103A1C" w:rsidR="00B44C93">
        <w:rPr>
          <w:rFonts w:ascii="Times New Roman" w:hAnsi="Times New Roman"/>
          <w:vertAlign w:val="superscript"/>
        </w:rPr>
        <w:t>1</w:t>
      </w:r>
      <w:r w:rsidRPr="48103A1C" w:rsidR="00B44C93">
        <w:rPr>
          <w:rFonts w:ascii="Times New Roman" w:hAnsi="Times New Roman"/>
          <w:sz w:val="24"/>
          <w:szCs w:val="24"/>
        </w:rPr>
        <w:t xml:space="preserve"> nimetatud taotlus </w:t>
      </w:r>
      <w:bookmarkStart w:name="_Hlk187997847" w:id="110"/>
      <w:r w:rsidRPr="48103A1C" w:rsidR="00B44C93">
        <w:rPr>
          <w:rFonts w:ascii="Times New Roman" w:hAnsi="Times New Roman"/>
          <w:sz w:val="24"/>
          <w:szCs w:val="24"/>
        </w:rPr>
        <w:t>universaalse postiteenuse osutamise kohustuse täitmisega seotud ebamõistlikult koormavate kulude hüvitamiseks esitatakse viimast korda hiljemalt 202</w:t>
      </w:r>
      <w:r w:rsidRPr="48103A1C" w:rsidR="00EF787D">
        <w:rPr>
          <w:rFonts w:ascii="Times New Roman" w:hAnsi="Times New Roman"/>
          <w:sz w:val="24"/>
          <w:szCs w:val="24"/>
        </w:rPr>
        <w:t>7</w:t>
      </w:r>
      <w:r w:rsidRPr="48103A1C" w:rsidR="00B44C93">
        <w:rPr>
          <w:rFonts w:ascii="Times New Roman" w:hAnsi="Times New Roman"/>
          <w:sz w:val="24"/>
          <w:szCs w:val="24"/>
        </w:rPr>
        <w:t xml:space="preserve">. aasta 30. </w:t>
      </w:r>
      <w:r w:rsidRPr="48103A1C" w:rsidR="00151DE8">
        <w:rPr>
          <w:rFonts w:ascii="Times New Roman" w:hAnsi="Times New Roman"/>
          <w:sz w:val="24"/>
          <w:szCs w:val="24"/>
        </w:rPr>
        <w:t>juunik</w:t>
      </w:r>
      <w:r w:rsidRPr="48103A1C" w:rsidR="007E1873">
        <w:rPr>
          <w:rFonts w:ascii="Times New Roman" w:hAnsi="Times New Roman"/>
          <w:sz w:val="24"/>
          <w:szCs w:val="24"/>
        </w:rPr>
        <w:t>s</w:t>
      </w:r>
      <w:r w:rsidRPr="48103A1C" w:rsidR="00B44C93">
        <w:rPr>
          <w:rFonts w:ascii="Times New Roman" w:hAnsi="Times New Roman"/>
          <w:sz w:val="24"/>
          <w:szCs w:val="24"/>
        </w:rPr>
        <w:t>.</w:t>
      </w:r>
      <w:bookmarkEnd w:id="110"/>
      <w:r w:rsidRPr="48103A1C" w:rsidR="00EF787D">
        <w:rPr>
          <w:rFonts w:ascii="Times New Roman" w:hAnsi="Times New Roman"/>
          <w:sz w:val="24"/>
          <w:szCs w:val="24"/>
        </w:rPr>
        <w:t xml:space="preserve"> Nimetatud taotlus</w:t>
      </w:r>
      <w:r w:rsidRPr="48103A1C" w:rsidR="00F74484">
        <w:rPr>
          <w:rFonts w:ascii="Times New Roman" w:hAnsi="Times New Roman"/>
          <w:sz w:val="24"/>
          <w:szCs w:val="24"/>
        </w:rPr>
        <w:t>s</w:t>
      </w:r>
      <w:r w:rsidRPr="48103A1C" w:rsidR="00EF787D">
        <w:rPr>
          <w:rFonts w:ascii="Times New Roman" w:hAnsi="Times New Roman"/>
          <w:sz w:val="24"/>
          <w:szCs w:val="24"/>
        </w:rPr>
        <w:t xml:space="preserve">e võidakse </w:t>
      </w:r>
      <w:r w:rsidRPr="48103A1C" w:rsidR="00500A6A">
        <w:rPr>
          <w:rFonts w:ascii="Times New Roman" w:hAnsi="Times New Roman"/>
          <w:sz w:val="24"/>
          <w:szCs w:val="24"/>
        </w:rPr>
        <w:t>koonda</w:t>
      </w:r>
      <w:r w:rsidRPr="48103A1C" w:rsidR="00EF787D">
        <w:rPr>
          <w:rFonts w:ascii="Times New Roman" w:hAnsi="Times New Roman"/>
          <w:sz w:val="24"/>
          <w:szCs w:val="24"/>
        </w:rPr>
        <w:t xml:space="preserve">da </w:t>
      </w:r>
      <w:r w:rsidRPr="48103A1C" w:rsidR="00572612">
        <w:rPr>
          <w:rFonts w:ascii="Times New Roman" w:hAnsi="Times New Roman"/>
          <w:sz w:val="24"/>
          <w:szCs w:val="24"/>
        </w:rPr>
        <w:t>rohkem kui ühe kalendriaasta</w:t>
      </w:r>
      <w:r w:rsidRPr="48103A1C" w:rsidR="00EF787D">
        <w:rPr>
          <w:rFonts w:ascii="Times New Roman" w:hAnsi="Times New Roman"/>
          <w:sz w:val="24"/>
          <w:szCs w:val="24"/>
        </w:rPr>
        <w:t xml:space="preserve"> universaalse postiteenuse osutamise kohustuse täitmisega seotud ebamõistlikult koormava</w:t>
      </w:r>
      <w:r w:rsidRPr="48103A1C" w:rsidR="00F74484">
        <w:rPr>
          <w:rFonts w:ascii="Times New Roman" w:hAnsi="Times New Roman"/>
          <w:sz w:val="24"/>
          <w:szCs w:val="24"/>
        </w:rPr>
        <w:t>d</w:t>
      </w:r>
      <w:r w:rsidRPr="48103A1C" w:rsidR="00EF787D">
        <w:rPr>
          <w:rFonts w:ascii="Times New Roman" w:hAnsi="Times New Roman"/>
          <w:sz w:val="24"/>
          <w:szCs w:val="24"/>
        </w:rPr>
        <w:t xml:space="preserve"> kulud</w:t>
      </w:r>
      <w:r w:rsidRPr="48103A1C" w:rsidR="00F74484">
        <w:rPr>
          <w:rFonts w:ascii="Times New Roman" w:hAnsi="Times New Roman"/>
          <w:sz w:val="24"/>
          <w:szCs w:val="24"/>
        </w:rPr>
        <w:t xml:space="preserve">, kuid </w:t>
      </w:r>
      <w:r w:rsidRPr="48103A1C" w:rsidR="0070372C">
        <w:rPr>
          <w:rFonts w:ascii="Times New Roman" w:hAnsi="Times New Roman"/>
          <w:sz w:val="24"/>
          <w:szCs w:val="24"/>
        </w:rPr>
        <w:t>mitte pärast</w:t>
      </w:r>
      <w:ins w:author="Maarja-Liis Lall - JUSTDIGI" w:date="2025-10-20T14:10:00Z" w:id="1241609937">
        <w:r w:rsidRPr="48103A1C" w:rsidR="0070372C">
          <w:rPr>
            <w:rFonts w:ascii="Times New Roman" w:hAnsi="Times New Roman"/>
            <w:sz w:val="24"/>
            <w:szCs w:val="24"/>
          </w:rPr>
          <w:t xml:space="preserve"> </w:t>
        </w:r>
      </w:ins>
      <w:commentRangeStart w:id="1142502493"/>
      <w:ins w:author="Maarja-Liis Lall - JUSTDIGI" w:date="2025-10-20T14:10:00Z" w:id="1000784114">
        <w:r w:rsidRPr="48103A1C" w:rsidR="6373FF66">
          <w:rPr>
            <w:rFonts w:ascii="Times New Roman" w:hAnsi="Times New Roman"/>
            <w:sz w:val="24"/>
            <w:szCs w:val="24"/>
          </w:rPr>
          <w:t>käesoleva seaduse</w:t>
        </w:r>
      </w:ins>
      <w:r w:rsidRPr="48103A1C" w:rsidR="0070372C">
        <w:rPr>
          <w:rFonts w:ascii="Times New Roman" w:hAnsi="Times New Roman"/>
          <w:sz w:val="24"/>
          <w:szCs w:val="24"/>
        </w:rPr>
        <w:t xml:space="preserve"> </w:t>
      </w:r>
      <w:r w:rsidRPr="48103A1C" w:rsidR="0070372C">
        <w:rPr>
          <w:rFonts w:ascii="Times New Roman" w:hAnsi="Times New Roman"/>
          <w:sz w:val="24"/>
          <w:szCs w:val="24"/>
        </w:rPr>
        <w:t>§-s 39</w:t>
      </w:r>
      <w:r w:rsidRPr="48103A1C" w:rsidR="0070372C">
        <w:rPr>
          <w:rFonts w:ascii="Times New Roman" w:hAnsi="Times New Roman"/>
          <w:sz w:val="24"/>
          <w:szCs w:val="24"/>
          <w:vertAlign w:val="superscript"/>
        </w:rPr>
        <w:t>1</w:t>
      </w:r>
      <w:r w:rsidRPr="48103A1C" w:rsidR="0070372C">
        <w:rPr>
          <w:rFonts w:ascii="Times New Roman" w:hAnsi="Times New Roman"/>
          <w:sz w:val="24"/>
          <w:szCs w:val="24"/>
        </w:rPr>
        <w:t xml:space="preserve"> nimetatud põhjendatud tasu jõustumis</w:t>
      </w:r>
      <w:r w:rsidRPr="48103A1C" w:rsidR="0070372C">
        <w:rPr>
          <w:rFonts w:ascii="Times New Roman" w:hAnsi="Times New Roman"/>
          <w:sz w:val="24"/>
          <w:szCs w:val="24"/>
        </w:rPr>
        <w:t>t kantud kulusid.</w:t>
      </w:r>
      <w:commentRangeEnd w:id="1142502493"/>
      <w:r>
        <w:rPr>
          <w:rStyle w:val="CommentReference"/>
        </w:rPr>
        <w:commentReference w:id="1142502493"/>
      </w:r>
    </w:p>
    <w:p w:rsidRPr="006C0C52" w:rsidR="00B44C93" w:rsidP="00525398" w:rsidRDefault="00B44C93" w14:paraId="4C68AECB"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23D7805D" w14:textId="2469CA60">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B44C93">
        <w:rPr>
          <w:rFonts w:ascii="Times New Roman" w:hAnsi="Times New Roman"/>
          <w:sz w:val="24"/>
          <w:szCs w:val="24"/>
        </w:rPr>
        <w:t>2</w:t>
      </w:r>
      <w:r w:rsidRPr="006C0C52">
        <w:rPr>
          <w:rFonts w:ascii="Times New Roman" w:hAnsi="Times New Roman"/>
          <w:sz w:val="24"/>
          <w:szCs w:val="24"/>
        </w:rPr>
        <w:t>) Käesoleva seaduse §</w:t>
      </w:r>
      <w:r w:rsidRPr="006C0C52" w:rsidR="001804BB">
        <w:rPr>
          <w:rFonts w:ascii="Times New Roman" w:hAnsi="Times New Roman"/>
          <w:sz w:val="24"/>
          <w:szCs w:val="24"/>
        </w:rPr>
        <w:t>-s</w:t>
      </w:r>
      <w:r w:rsidRPr="006C0C52">
        <w:rPr>
          <w:rFonts w:ascii="Times New Roman" w:hAnsi="Times New Roman"/>
          <w:sz w:val="24"/>
          <w:szCs w:val="24"/>
        </w:rPr>
        <w:t xml:space="preserve"> 41</w:t>
      </w:r>
      <w:r w:rsidRPr="006C0C52">
        <w:rPr>
          <w:rFonts w:ascii="Times New Roman" w:hAnsi="Times New Roman"/>
          <w:sz w:val="24"/>
          <w:szCs w:val="24"/>
          <w:vertAlign w:val="superscript"/>
        </w:rPr>
        <w:t>4</w:t>
      </w:r>
      <w:r w:rsidRPr="006C0C52">
        <w:rPr>
          <w:rFonts w:ascii="Times New Roman" w:hAnsi="Times New Roman"/>
          <w:sz w:val="24"/>
          <w:szCs w:val="24"/>
        </w:rPr>
        <w:t xml:space="preserve"> nimetatud universaalse postiteenuse makse tasutakse viimast korda hiljemalt </w:t>
      </w:r>
      <w:r w:rsidRPr="00C25B7E">
        <w:rPr>
          <w:rFonts w:ascii="Times New Roman" w:hAnsi="Times New Roman"/>
          <w:sz w:val="24"/>
          <w:szCs w:val="24"/>
        </w:rPr>
        <w:t>202</w:t>
      </w:r>
      <w:r w:rsidRPr="00C25B7E" w:rsidR="00561558">
        <w:rPr>
          <w:rFonts w:ascii="Times New Roman" w:hAnsi="Times New Roman"/>
          <w:sz w:val="24"/>
          <w:szCs w:val="24"/>
        </w:rPr>
        <w:t>6</w:t>
      </w:r>
      <w:r w:rsidRPr="00C25B7E">
        <w:rPr>
          <w:rFonts w:ascii="Times New Roman" w:hAnsi="Times New Roman"/>
          <w:sz w:val="24"/>
          <w:szCs w:val="24"/>
        </w:rPr>
        <w:t xml:space="preserve">. aasta 25. </w:t>
      </w:r>
      <w:r w:rsidRPr="00C25B7E" w:rsidR="00525398">
        <w:rPr>
          <w:rFonts w:ascii="Times New Roman" w:hAnsi="Times New Roman"/>
          <w:sz w:val="24"/>
          <w:szCs w:val="24"/>
        </w:rPr>
        <w:t>oktoobriks</w:t>
      </w:r>
      <w:r w:rsidRPr="00C25B7E">
        <w:rPr>
          <w:rFonts w:ascii="Times New Roman" w:hAnsi="Times New Roman"/>
          <w:sz w:val="24"/>
          <w:szCs w:val="24"/>
        </w:rPr>
        <w:t>.</w:t>
      </w:r>
    </w:p>
    <w:p w:rsidRPr="006C0C52" w:rsidR="001D5444" w:rsidP="00525398" w:rsidRDefault="001D5444" w14:paraId="55B53248"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2356D018" w14:textId="35D3978E">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9C4413">
        <w:rPr>
          <w:rFonts w:ascii="Times New Roman" w:hAnsi="Times New Roman"/>
          <w:sz w:val="24"/>
          <w:szCs w:val="24"/>
        </w:rPr>
        <w:t>3</w:t>
      </w:r>
      <w:r w:rsidRPr="006C0C52">
        <w:rPr>
          <w:rFonts w:ascii="Times New Roman" w:hAnsi="Times New Roman"/>
          <w:sz w:val="24"/>
          <w:szCs w:val="24"/>
        </w:rPr>
        <w:t>) Käesoleva paragrahvi lõike 1 alusel esitatud taotlust menetletakse taotluse esitamise ajal kehtinud õigusnormide alusel ja korras.</w:t>
      </w:r>
    </w:p>
    <w:p w:rsidRPr="006C0C52" w:rsidR="001D5444" w:rsidP="00525398" w:rsidRDefault="001D5444" w14:paraId="71543F41" w14:textId="77777777">
      <w:pPr>
        <w:pStyle w:val="ListParagraph"/>
        <w:spacing w:after="0" w:line="240" w:lineRule="auto"/>
        <w:ind w:left="0"/>
        <w:jc w:val="both"/>
        <w:rPr>
          <w:rFonts w:ascii="Times New Roman" w:hAnsi="Times New Roman"/>
          <w:sz w:val="24"/>
          <w:szCs w:val="24"/>
        </w:rPr>
      </w:pPr>
    </w:p>
    <w:p w:rsidRPr="006C0C52" w:rsidR="001D5444" w:rsidP="00525398" w:rsidRDefault="001D5444" w14:paraId="480BA337" w14:textId="67895027">
      <w:pPr>
        <w:pStyle w:val="ListParagraph"/>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Pr="006C0C52" w:rsidR="002D0028">
        <w:rPr>
          <w:rFonts w:ascii="Times New Roman" w:hAnsi="Times New Roman"/>
          <w:sz w:val="24"/>
          <w:szCs w:val="24"/>
        </w:rPr>
        <w:t>4</w:t>
      </w:r>
      <w:r w:rsidRPr="006C0C52">
        <w:rPr>
          <w:rFonts w:ascii="Times New Roman" w:hAnsi="Times New Roman"/>
          <w:sz w:val="24"/>
          <w:szCs w:val="24"/>
        </w:rPr>
        <w:t>) Tasutud universaalse postiteenuse maksed, mida ei kasutata universaalse postiteenuse osutamise kohustuse täitmisega seotud ebamõistlikult koormavate kulude hüvitamiseks</w:t>
      </w:r>
      <w:r w:rsidRPr="006C0C52" w:rsidR="001804BB">
        <w:rPr>
          <w:rFonts w:ascii="Times New Roman" w:hAnsi="Times New Roman"/>
          <w:sz w:val="24"/>
          <w:szCs w:val="24"/>
        </w:rPr>
        <w:t>,</w:t>
      </w:r>
      <w:r w:rsidRPr="006C0C52">
        <w:rPr>
          <w:rFonts w:ascii="Times New Roman" w:hAnsi="Times New Roman"/>
          <w:sz w:val="24"/>
          <w:szCs w:val="24"/>
        </w:rPr>
        <w:t xml:space="preserve"> tagastatakse postiteenuse osutajale, </w:t>
      </w:r>
      <w:bookmarkStart w:name="_Hlk184894802" w:id="112"/>
      <w:r w:rsidRPr="006C0C52">
        <w:rPr>
          <w:rFonts w:ascii="Times New Roman" w:hAnsi="Times New Roman"/>
          <w:sz w:val="24"/>
          <w:szCs w:val="24"/>
        </w:rPr>
        <w:t>kes tasus universaalse postiteenuse makse</w:t>
      </w:r>
      <w:r w:rsidR="00A93561">
        <w:rPr>
          <w:rFonts w:ascii="Times New Roman" w:hAnsi="Times New Roman"/>
          <w:sz w:val="24"/>
          <w:szCs w:val="24"/>
        </w:rPr>
        <w:t>id</w:t>
      </w:r>
      <w:r w:rsidRPr="006C0C52">
        <w:rPr>
          <w:rFonts w:ascii="Times New Roman" w:hAnsi="Times New Roman"/>
          <w:sz w:val="24"/>
          <w:szCs w:val="24"/>
        </w:rPr>
        <w:t xml:space="preserve"> </w:t>
      </w:r>
      <w:r w:rsidR="00E94A61">
        <w:rPr>
          <w:rFonts w:ascii="Times New Roman" w:hAnsi="Times New Roman"/>
          <w:sz w:val="24"/>
          <w:szCs w:val="24"/>
        </w:rPr>
        <w:t>makse</w:t>
      </w:r>
      <w:r w:rsidR="003D6112">
        <w:rPr>
          <w:rFonts w:ascii="Times New Roman" w:hAnsi="Times New Roman"/>
          <w:sz w:val="24"/>
          <w:szCs w:val="24"/>
        </w:rPr>
        <w:t xml:space="preserve"> tasumise </w:t>
      </w:r>
      <w:r w:rsidRPr="006C0C52" w:rsidR="00E94A61">
        <w:rPr>
          <w:rFonts w:ascii="Times New Roman" w:hAnsi="Times New Roman"/>
          <w:sz w:val="24"/>
          <w:szCs w:val="24"/>
        </w:rPr>
        <w:t xml:space="preserve">kohustuse </w:t>
      </w:r>
      <w:r w:rsidRPr="006C0C52">
        <w:rPr>
          <w:rFonts w:ascii="Times New Roman" w:hAnsi="Times New Roman"/>
          <w:sz w:val="24"/>
          <w:szCs w:val="24"/>
        </w:rPr>
        <w:t>lõppemisele eelne</w:t>
      </w:r>
      <w:r w:rsidR="00C56924">
        <w:rPr>
          <w:rFonts w:ascii="Times New Roman" w:hAnsi="Times New Roman"/>
          <w:sz w:val="24"/>
          <w:szCs w:val="24"/>
        </w:rPr>
        <w:t>nud</w:t>
      </w:r>
      <w:r w:rsidRPr="006C0C52">
        <w:rPr>
          <w:rFonts w:ascii="Times New Roman" w:hAnsi="Times New Roman"/>
          <w:sz w:val="24"/>
          <w:szCs w:val="24"/>
        </w:rPr>
        <w:t xml:space="preserve"> kalendriaastal</w:t>
      </w:r>
      <w:bookmarkEnd w:id="112"/>
      <w:r w:rsidRPr="006C0C52">
        <w:rPr>
          <w:rFonts w:ascii="Times New Roman" w:hAnsi="Times New Roman"/>
          <w:sz w:val="24"/>
          <w:szCs w:val="24"/>
        </w:rPr>
        <w:t xml:space="preserve">, </w:t>
      </w:r>
      <w:bookmarkStart w:name="_Hlk184894823" w:id="113"/>
      <w:r w:rsidRPr="006C0C52">
        <w:rPr>
          <w:rFonts w:ascii="Times New Roman" w:hAnsi="Times New Roman"/>
          <w:sz w:val="24"/>
          <w:szCs w:val="24"/>
        </w:rPr>
        <w:t xml:space="preserve">nimetatud kalendriaasta jooksul tehtud </w:t>
      </w:r>
      <w:commentRangeStart w:id="114"/>
      <w:r w:rsidRPr="006C0C52">
        <w:rPr>
          <w:rFonts w:ascii="Times New Roman" w:hAnsi="Times New Roman"/>
          <w:sz w:val="24"/>
          <w:szCs w:val="24"/>
        </w:rPr>
        <w:t>sissemaksete</w:t>
      </w:r>
      <w:commentRangeEnd w:id="114"/>
      <w:r w:rsidR="00F62147">
        <w:rPr>
          <w:rStyle w:val="CommentReference"/>
          <w:szCs w:val="20"/>
        </w:rPr>
        <w:commentReference w:id="114"/>
      </w:r>
      <w:r w:rsidRPr="006C0C52">
        <w:rPr>
          <w:rFonts w:ascii="Times New Roman" w:hAnsi="Times New Roman"/>
          <w:sz w:val="24"/>
          <w:szCs w:val="24"/>
        </w:rPr>
        <w:t xml:space="preserve"> osakaalu alusel</w:t>
      </w:r>
      <w:bookmarkEnd w:id="113"/>
      <w:r w:rsidR="00CF3970">
        <w:rPr>
          <w:rFonts w:ascii="Times New Roman" w:hAnsi="Times New Roman"/>
          <w:sz w:val="24"/>
          <w:szCs w:val="24"/>
        </w:rPr>
        <w:t>.</w:t>
      </w:r>
    </w:p>
    <w:p w:rsidRPr="006C0C52" w:rsidR="003055CC" w:rsidP="00525398" w:rsidRDefault="003055CC" w14:paraId="6FB33E22" w14:textId="77777777">
      <w:pPr>
        <w:pStyle w:val="ListParagraph"/>
        <w:spacing w:after="0" w:line="240" w:lineRule="auto"/>
        <w:ind w:left="0"/>
        <w:jc w:val="both"/>
        <w:rPr>
          <w:rFonts w:ascii="Times New Roman" w:hAnsi="Times New Roman"/>
          <w:sz w:val="24"/>
          <w:szCs w:val="24"/>
        </w:rPr>
      </w:pPr>
    </w:p>
    <w:p w:rsidR="00121B6B" w:rsidP="00525398" w:rsidRDefault="003055CC" w14:paraId="57743A5B" w14:textId="00C37641">
      <w:pPr>
        <w:pStyle w:val="ListParagraph"/>
        <w:spacing w:after="0" w:line="240" w:lineRule="auto"/>
        <w:ind w:left="0"/>
        <w:jc w:val="both"/>
        <w:rPr>
          <w:rFonts w:ascii="Times New Roman" w:hAnsi="Times New Roman"/>
          <w:sz w:val="24"/>
          <w:szCs w:val="24"/>
        </w:rPr>
      </w:pPr>
      <w:bookmarkStart w:name="_Hlk209443474" w:id="115"/>
      <w:r w:rsidRPr="006C0C52">
        <w:rPr>
          <w:rFonts w:ascii="Times New Roman" w:hAnsi="Times New Roman"/>
          <w:sz w:val="24"/>
          <w:szCs w:val="24"/>
        </w:rPr>
        <w:t xml:space="preserve">(5) Kui käesoleva paragrahvi lõike 1 alusel esitatud taotluse või juba menetluses oleva taotluse </w:t>
      </w:r>
      <w:r w:rsidR="00500A6A">
        <w:rPr>
          <w:rFonts w:ascii="Times New Roman" w:hAnsi="Times New Roman"/>
          <w:sz w:val="24"/>
          <w:szCs w:val="24"/>
        </w:rPr>
        <w:t>rahuldamiseks</w:t>
      </w:r>
      <w:r w:rsidRPr="006C0C52">
        <w:rPr>
          <w:rFonts w:ascii="Times New Roman" w:hAnsi="Times New Roman"/>
          <w:sz w:val="24"/>
          <w:szCs w:val="24"/>
        </w:rPr>
        <w:t xml:space="preserve"> </w:t>
      </w:r>
      <w:bookmarkStart w:name="_Hlk209443139" w:id="116"/>
      <w:r w:rsidRPr="006C0C52">
        <w:rPr>
          <w:rFonts w:ascii="Times New Roman" w:hAnsi="Times New Roman"/>
          <w:sz w:val="24"/>
          <w:szCs w:val="24"/>
        </w:rPr>
        <w:t>ei piisa</w:t>
      </w:r>
      <w:ins w:author="Maarja-Liis Lall - JUSTDIGI" w:date="2025-10-20T12:20:00Z" w:id="117">
        <w:r w:rsidRPr="006C0C52">
          <w:rPr>
            <w:rFonts w:ascii="Times New Roman" w:hAnsi="Times New Roman"/>
            <w:sz w:val="24"/>
            <w:szCs w:val="24"/>
          </w:rPr>
          <w:t xml:space="preserve"> </w:t>
        </w:r>
        <w:r w:rsidRPr="0B1D844A" w:rsidR="611BE88E">
          <w:rPr>
            <w:rFonts w:ascii="Times New Roman" w:hAnsi="Times New Roman"/>
            <w:sz w:val="24"/>
            <w:szCs w:val="24"/>
          </w:rPr>
          <w:t>käesoleva seaduse</w:t>
        </w:r>
      </w:ins>
      <w:r w:rsidRPr="0B1D844A" w:rsidR="0B56F264">
        <w:rPr>
          <w:rFonts w:ascii="Times New Roman" w:hAnsi="Times New Roman"/>
          <w:sz w:val="24"/>
          <w:szCs w:val="24"/>
        </w:rPr>
        <w:t xml:space="preserve"> </w:t>
      </w:r>
      <w:commentRangeStart w:id="118"/>
      <w:r w:rsidRPr="006C0C52">
        <w:rPr>
          <w:rFonts w:ascii="Times New Roman" w:hAnsi="Times New Roman"/>
          <w:sz w:val="24"/>
          <w:szCs w:val="24"/>
        </w:rPr>
        <w:t>§</w:t>
      </w:r>
      <w:ins w:author="Merike Koppel - JUSTDIGI" w:date="2025-10-21T11:14:00Z" w16du:dateUtc="2025-10-21T08:14:00Z" w:id="119">
        <w:r w:rsidR="00AA0331">
          <w:rPr>
            <w:rFonts w:ascii="Times New Roman" w:hAnsi="Times New Roman"/>
            <w:sz w:val="24"/>
            <w:szCs w:val="24"/>
          </w:rPr>
          <w:t>-s</w:t>
        </w:r>
      </w:ins>
      <w:r w:rsidRPr="006C0C52">
        <w:rPr>
          <w:rFonts w:ascii="Times New Roman" w:hAnsi="Times New Roman"/>
          <w:sz w:val="24"/>
          <w:szCs w:val="24"/>
        </w:rPr>
        <w:t xml:space="preserve"> </w:t>
      </w:r>
      <w:commentRangeEnd w:id="118"/>
      <w:r w:rsidR="00AA0331">
        <w:rPr>
          <w:rStyle w:val="CommentReference"/>
          <w:szCs w:val="20"/>
        </w:rPr>
        <w:commentReference w:id="118"/>
      </w:r>
      <w:r w:rsidRPr="006C0C52">
        <w:rPr>
          <w:rFonts w:ascii="Times New Roman" w:hAnsi="Times New Roman"/>
          <w:sz w:val="24"/>
          <w:szCs w:val="24"/>
        </w:rPr>
        <w:t>41</w:t>
      </w:r>
      <w:r w:rsidRPr="006C0C52">
        <w:rPr>
          <w:rFonts w:ascii="Times New Roman" w:hAnsi="Times New Roman"/>
          <w:sz w:val="24"/>
          <w:szCs w:val="24"/>
          <w:vertAlign w:val="superscript"/>
        </w:rPr>
        <w:t>4</w:t>
      </w:r>
      <w:r w:rsidRPr="006C0C52">
        <w:rPr>
          <w:rFonts w:ascii="Times New Roman" w:hAnsi="Times New Roman"/>
          <w:sz w:val="24"/>
          <w:szCs w:val="24"/>
        </w:rPr>
        <w:t xml:space="preserve"> nimetatud universaalse postiteenuse maksetest</w:t>
      </w:r>
      <w:bookmarkEnd w:id="116"/>
      <w:r w:rsidRPr="006C0C52">
        <w:rPr>
          <w:rFonts w:ascii="Times New Roman" w:hAnsi="Times New Roman"/>
          <w:sz w:val="24"/>
          <w:szCs w:val="24"/>
        </w:rPr>
        <w:t>, kaetakse puudujääk riigieelarvest</w:t>
      </w:r>
      <w:r w:rsidRPr="60BA38B0">
        <w:rPr>
          <w:rFonts w:ascii="Times New Roman" w:hAnsi="Times New Roman"/>
          <w:sz w:val="24"/>
          <w:szCs w:val="24"/>
        </w:rPr>
        <w:t>.“</w:t>
      </w:r>
      <w:r w:rsidR="00121B6B">
        <w:rPr>
          <w:rFonts w:ascii="Times New Roman" w:hAnsi="Times New Roman"/>
          <w:sz w:val="24"/>
          <w:szCs w:val="24"/>
        </w:rPr>
        <w:t>;</w:t>
      </w:r>
    </w:p>
    <w:bookmarkEnd w:id="115"/>
    <w:p w:rsidR="00121B6B" w:rsidP="00525398" w:rsidRDefault="00121B6B" w14:paraId="413B3B3D" w14:textId="77777777">
      <w:pPr>
        <w:pStyle w:val="ListParagraph"/>
        <w:spacing w:after="0" w:line="240" w:lineRule="auto"/>
        <w:ind w:left="0"/>
        <w:jc w:val="both"/>
        <w:rPr>
          <w:rFonts w:ascii="Times New Roman" w:hAnsi="Times New Roman"/>
          <w:sz w:val="24"/>
          <w:szCs w:val="24"/>
        </w:rPr>
      </w:pPr>
    </w:p>
    <w:p w:rsidRPr="006C0C52" w:rsidR="003055CC" w:rsidP="00525398" w:rsidRDefault="00121B6B" w14:paraId="21802C4E" w14:textId="3201AEAF">
      <w:pPr>
        <w:pStyle w:val="ListParagraph"/>
        <w:spacing w:after="0" w:line="240" w:lineRule="auto"/>
        <w:ind w:left="0"/>
        <w:jc w:val="both"/>
        <w:rPr>
          <w:rFonts w:ascii="Times New Roman" w:hAnsi="Times New Roman"/>
          <w:sz w:val="24"/>
          <w:szCs w:val="24"/>
        </w:rPr>
      </w:pPr>
      <w:r w:rsidRPr="00C25B7E">
        <w:rPr>
          <w:rFonts w:ascii="Times New Roman" w:hAnsi="Times New Roman"/>
          <w:b/>
          <w:bCs/>
          <w:sz w:val="24"/>
          <w:szCs w:val="24"/>
        </w:rPr>
        <w:t>5</w:t>
      </w:r>
      <w:r w:rsidRPr="00C25B7E" w:rsidR="00132DA4">
        <w:rPr>
          <w:rFonts w:ascii="Times New Roman" w:hAnsi="Times New Roman"/>
          <w:b/>
          <w:bCs/>
          <w:sz w:val="24"/>
          <w:szCs w:val="24"/>
        </w:rPr>
        <w:t>8</w:t>
      </w:r>
      <w:r w:rsidRPr="00C25B7E">
        <w:rPr>
          <w:rFonts w:ascii="Times New Roman" w:hAnsi="Times New Roman"/>
          <w:b/>
          <w:bCs/>
          <w:sz w:val="24"/>
          <w:szCs w:val="24"/>
        </w:rPr>
        <w:t>)</w:t>
      </w:r>
      <w:r w:rsidRPr="00C25B7E">
        <w:rPr>
          <w:rFonts w:ascii="Times New Roman" w:hAnsi="Times New Roman"/>
          <w:sz w:val="24"/>
          <w:szCs w:val="24"/>
        </w:rPr>
        <w:t xml:space="preserve"> paragrahvi 53 lõige 9 tunnistatakse kehtetuks</w:t>
      </w:r>
      <w:commentRangeStart w:id="120"/>
      <w:del w:author="Merike Koppel - JUSTDIGI" w:date="2025-10-17T10:36:00Z" w16du:dateUtc="2025-10-17T07:36:00Z" w:id="121">
        <w:r w:rsidRPr="00C25B7E" w:rsidDel="00F30809" w:rsidR="00525398">
          <w:rPr>
            <w:rFonts w:ascii="Times New Roman" w:hAnsi="Times New Roman"/>
            <w:sz w:val="24"/>
            <w:szCs w:val="24"/>
          </w:rPr>
          <w:delText>;</w:delText>
        </w:r>
      </w:del>
      <w:ins w:author="Merike Koppel - JUSTDIGI" w:date="2025-10-17T10:36:00Z" w16du:dateUtc="2025-10-17T07:36:00Z" w:id="122">
        <w:r w:rsidR="00F30809">
          <w:rPr>
            <w:rFonts w:ascii="Times New Roman" w:hAnsi="Times New Roman"/>
            <w:sz w:val="24"/>
            <w:szCs w:val="24"/>
          </w:rPr>
          <w:t>.</w:t>
        </w:r>
      </w:ins>
      <w:ins w:author="Merike Koppel - JUSTDIGI" w:date="2025-10-17T10:37:00Z" w16du:dateUtc="2025-10-17T07:37:00Z" w:id="123">
        <w:commentRangeEnd w:id="120"/>
        <w:r w:rsidR="003F1F3A">
          <w:rPr>
            <w:rStyle w:val="CommentReference"/>
            <w:szCs w:val="20"/>
          </w:rPr>
          <w:commentReference w:id="120"/>
        </w:r>
      </w:ins>
    </w:p>
    <w:p w:rsidRPr="006C0C52" w:rsidR="00DF0747" w:rsidP="00525398" w:rsidRDefault="00DF0747" w14:paraId="1C6E6276" w14:textId="77777777">
      <w:pPr>
        <w:pStyle w:val="ListParagraph"/>
        <w:spacing w:after="0" w:line="240" w:lineRule="auto"/>
        <w:ind w:left="0"/>
        <w:jc w:val="both"/>
        <w:rPr>
          <w:rFonts w:ascii="Times New Roman" w:hAnsi="Times New Roman"/>
          <w:sz w:val="24"/>
          <w:szCs w:val="24"/>
        </w:rPr>
      </w:pPr>
      <w:bookmarkStart w:name="_Hlk102646416" w:id="124"/>
    </w:p>
    <w:p w:rsidRPr="006C0C52" w:rsidR="00CF3970" w:rsidP="00525398" w:rsidRDefault="00CF3970" w14:paraId="5401E8B6" w14:textId="77777777">
      <w:pPr>
        <w:pStyle w:val="ListParagraph"/>
        <w:spacing w:after="0" w:line="240" w:lineRule="auto"/>
        <w:ind w:left="0"/>
        <w:jc w:val="both"/>
        <w:rPr>
          <w:rFonts w:ascii="Times New Roman" w:hAnsi="Times New Roman"/>
          <w:b/>
          <w:sz w:val="24"/>
          <w:szCs w:val="24"/>
        </w:rPr>
      </w:pPr>
      <w:bookmarkStart w:name="_Hlk105599862" w:id="125"/>
      <w:bookmarkEnd w:id="124"/>
      <w:r w:rsidRPr="006C0C52">
        <w:rPr>
          <w:rFonts w:ascii="Times New Roman" w:hAnsi="Times New Roman"/>
          <w:b/>
          <w:sz w:val="24"/>
          <w:szCs w:val="24"/>
        </w:rPr>
        <w:t xml:space="preserve">§ </w:t>
      </w:r>
      <w:r>
        <w:rPr>
          <w:rFonts w:ascii="Times New Roman" w:hAnsi="Times New Roman"/>
          <w:b/>
          <w:sz w:val="24"/>
          <w:szCs w:val="24"/>
        </w:rPr>
        <w:t>2</w:t>
      </w:r>
      <w:r w:rsidRPr="006C0C52">
        <w:rPr>
          <w:rFonts w:ascii="Times New Roman" w:hAnsi="Times New Roman"/>
          <w:b/>
          <w:sz w:val="24"/>
          <w:szCs w:val="24"/>
        </w:rPr>
        <w:t>. Konkurentsiseaduse muutmine</w:t>
      </w:r>
    </w:p>
    <w:p w:rsidRPr="006C0C52" w:rsidR="00CF3970" w:rsidP="00525398" w:rsidRDefault="00CF3970" w14:paraId="68496A47" w14:textId="77777777">
      <w:pPr>
        <w:pStyle w:val="ListParagraph"/>
        <w:spacing w:after="0" w:line="240" w:lineRule="auto"/>
        <w:ind w:left="0"/>
        <w:jc w:val="both"/>
        <w:rPr>
          <w:rFonts w:ascii="Times New Roman" w:hAnsi="Times New Roman"/>
          <w:b/>
          <w:sz w:val="24"/>
          <w:szCs w:val="24"/>
        </w:rPr>
      </w:pPr>
    </w:p>
    <w:p w:rsidRPr="006C0C52" w:rsidR="00CF3970" w:rsidP="00525398" w:rsidRDefault="00CF3970" w14:paraId="637F0FAA" w14:textId="77777777">
      <w:pPr>
        <w:pStyle w:val="ListParagraph"/>
        <w:spacing w:after="0" w:line="240" w:lineRule="auto"/>
        <w:ind w:left="0"/>
        <w:jc w:val="both"/>
        <w:rPr>
          <w:rFonts w:ascii="Times New Roman" w:hAnsi="Times New Roman"/>
          <w:bCs/>
          <w:sz w:val="24"/>
          <w:szCs w:val="24"/>
        </w:rPr>
      </w:pPr>
      <w:r w:rsidRPr="006C0C52">
        <w:rPr>
          <w:rFonts w:ascii="Times New Roman" w:hAnsi="Times New Roman"/>
          <w:bCs/>
          <w:sz w:val="24"/>
          <w:szCs w:val="24"/>
        </w:rPr>
        <w:t>Konkurentsiseaduses tehakse järgmised muudatused:</w:t>
      </w:r>
    </w:p>
    <w:p w:rsidRPr="006C0C52" w:rsidR="00CF3970" w:rsidP="00525398" w:rsidRDefault="00CF3970" w14:paraId="1C88DFDA" w14:textId="77777777">
      <w:pPr>
        <w:pStyle w:val="ListParagraph"/>
        <w:spacing w:after="0" w:line="240" w:lineRule="auto"/>
        <w:ind w:left="0"/>
        <w:jc w:val="both"/>
        <w:rPr>
          <w:rFonts w:ascii="Times New Roman" w:hAnsi="Times New Roman"/>
          <w:bCs/>
          <w:sz w:val="24"/>
          <w:szCs w:val="24"/>
        </w:rPr>
      </w:pPr>
    </w:p>
    <w:p w:rsidRPr="006C0C52" w:rsidR="00CF3970" w:rsidP="00525398" w:rsidRDefault="00CF3970" w14:paraId="4A0061AC" w14:textId="77777777">
      <w:pPr>
        <w:pStyle w:val="ListParagraph"/>
        <w:spacing w:after="0" w:line="240" w:lineRule="auto"/>
        <w:ind w:left="0"/>
        <w:jc w:val="both"/>
        <w:rPr>
          <w:rFonts w:ascii="Times New Roman" w:hAnsi="Times New Roman"/>
          <w:bCs/>
          <w:sz w:val="24"/>
          <w:szCs w:val="24"/>
        </w:rPr>
      </w:pPr>
      <w:r w:rsidRPr="006C0C52">
        <w:rPr>
          <w:rFonts w:ascii="Times New Roman" w:hAnsi="Times New Roman"/>
          <w:b/>
          <w:sz w:val="24"/>
          <w:szCs w:val="24"/>
        </w:rPr>
        <w:t>1)</w:t>
      </w:r>
      <w:r w:rsidRPr="006C0C52">
        <w:rPr>
          <w:rFonts w:ascii="Times New Roman" w:hAnsi="Times New Roman"/>
          <w:bCs/>
          <w:sz w:val="24"/>
          <w:szCs w:val="24"/>
        </w:rPr>
        <w:t xml:space="preserve"> paragrahvi 53</w:t>
      </w:r>
      <w:r w:rsidRPr="006C0C52">
        <w:rPr>
          <w:rFonts w:ascii="Times New Roman" w:hAnsi="Times New Roman"/>
          <w:bCs/>
          <w:sz w:val="24"/>
          <w:szCs w:val="24"/>
          <w:vertAlign w:val="superscript"/>
        </w:rPr>
        <w:t>1</w:t>
      </w:r>
      <w:r w:rsidRPr="006C0C52">
        <w:rPr>
          <w:rFonts w:ascii="Times New Roman" w:hAnsi="Times New Roman"/>
          <w:bCs/>
          <w:sz w:val="24"/>
          <w:szCs w:val="24"/>
        </w:rPr>
        <w:t xml:space="preserve"> lõiget 5 täiendatakse punktiga 6 järgmises sõnastuses:</w:t>
      </w:r>
    </w:p>
    <w:p w:rsidRPr="006C0C52" w:rsidR="00CF3970" w:rsidP="00525398" w:rsidRDefault="00CF3970" w14:paraId="0BAFD529" w14:textId="77777777">
      <w:pPr>
        <w:pStyle w:val="ListParagraph"/>
        <w:spacing w:after="0" w:line="240" w:lineRule="auto"/>
        <w:ind w:left="0"/>
        <w:jc w:val="both"/>
        <w:rPr>
          <w:rFonts w:ascii="Times New Roman" w:hAnsi="Times New Roman"/>
          <w:bCs/>
          <w:sz w:val="24"/>
          <w:szCs w:val="24"/>
        </w:rPr>
      </w:pPr>
      <w:r w:rsidRPr="006C0C52">
        <w:rPr>
          <w:rFonts w:ascii="Times New Roman" w:hAnsi="Times New Roman"/>
          <w:bCs/>
          <w:sz w:val="24"/>
          <w:szCs w:val="24"/>
        </w:rPr>
        <w:t>„6) universaalse postiteenuse osutaja.“;</w:t>
      </w:r>
    </w:p>
    <w:p w:rsidRPr="006C0C52" w:rsidR="00CF3970" w:rsidP="00525398" w:rsidRDefault="00CF3970" w14:paraId="739138EB" w14:textId="77777777">
      <w:pPr>
        <w:pStyle w:val="ListParagraph"/>
        <w:spacing w:after="0" w:line="240" w:lineRule="auto"/>
        <w:ind w:left="0"/>
        <w:jc w:val="both"/>
        <w:rPr>
          <w:rFonts w:ascii="Times New Roman" w:hAnsi="Times New Roman"/>
          <w:bCs/>
          <w:sz w:val="24"/>
          <w:szCs w:val="24"/>
        </w:rPr>
      </w:pPr>
    </w:p>
    <w:p w:rsidRPr="006C0C52" w:rsidR="00CF3970" w:rsidP="00525398" w:rsidRDefault="00CF3970" w14:paraId="254183F6" w14:textId="77777777">
      <w:pPr>
        <w:pStyle w:val="ListParagraph"/>
        <w:spacing w:after="0" w:line="240" w:lineRule="auto"/>
        <w:ind w:left="0"/>
        <w:jc w:val="both"/>
        <w:rPr>
          <w:rFonts w:ascii="Times New Roman" w:hAnsi="Times New Roman"/>
          <w:bCs/>
          <w:sz w:val="24"/>
          <w:szCs w:val="24"/>
        </w:rPr>
      </w:pPr>
      <w:r w:rsidRPr="006C0C52">
        <w:rPr>
          <w:rFonts w:ascii="Times New Roman" w:hAnsi="Times New Roman"/>
          <w:b/>
          <w:sz w:val="24"/>
          <w:szCs w:val="24"/>
        </w:rPr>
        <w:t>2)</w:t>
      </w:r>
      <w:r w:rsidRPr="006C0C52">
        <w:rPr>
          <w:rFonts w:ascii="Times New Roman" w:hAnsi="Times New Roman"/>
          <w:bCs/>
          <w:sz w:val="24"/>
          <w:szCs w:val="24"/>
        </w:rPr>
        <w:t xml:space="preserve"> paragrahvi 53</w:t>
      </w:r>
      <w:r w:rsidRPr="006C0C52">
        <w:rPr>
          <w:rFonts w:ascii="Times New Roman" w:hAnsi="Times New Roman"/>
          <w:bCs/>
          <w:sz w:val="24"/>
          <w:szCs w:val="24"/>
          <w:vertAlign w:val="superscript"/>
        </w:rPr>
        <w:t>1</w:t>
      </w:r>
      <w:r w:rsidRPr="006C0C52">
        <w:rPr>
          <w:rFonts w:ascii="Times New Roman" w:hAnsi="Times New Roman"/>
          <w:bCs/>
          <w:sz w:val="24"/>
          <w:szCs w:val="24"/>
        </w:rPr>
        <w:t xml:space="preserve"> lõike 8 punkt 1 tunnistatakse kehtetuks;</w:t>
      </w:r>
    </w:p>
    <w:p w:rsidRPr="006C0C52" w:rsidR="00CF3970" w:rsidP="00525398" w:rsidRDefault="00CF3970" w14:paraId="5D70401E" w14:textId="77777777">
      <w:pPr>
        <w:pStyle w:val="ListParagraph"/>
        <w:spacing w:after="0" w:line="240" w:lineRule="auto"/>
        <w:ind w:left="0"/>
        <w:jc w:val="both"/>
        <w:rPr>
          <w:rFonts w:ascii="Times New Roman" w:hAnsi="Times New Roman"/>
          <w:bCs/>
          <w:sz w:val="24"/>
          <w:szCs w:val="24"/>
        </w:rPr>
      </w:pPr>
    </w:p>
    <w:p w:rsidRPr="00CF3970" w:rsidR="00CF3970" w:rsidP="00525398" w:rsidRDefault="00CF3970" w14:paraId="3658B13D" w14:textId="10A6DBFB">
      <w:pPr>
        <w:pStyle w:val="ListParagraph"/>
        <w:spacing w:after="0" w:line="240" w:lineRule="auto"/>
        <w:ind w:left="0"/>
        <w:jc w:val="both"/>
        <w:rPr>
          <w:rFonts w:ascii="Times New Roman" w:hAnsi="Times New Roman"/>
          <w:bCs/>
          <w:sz w:val="24"/>
          <w:szCs w:val="24"/>
        </w:rPr>
      </w:pPr>
      <w:r w:rsidRPr="006C0C52">
        <w:rPr>
          <w:rFonts w:ascii="Times New Roman" w:hAnsi="Times New Roman"/>
          <w:b/>
          <w:sz w:val="24"/>
          <w:szCs w:val="24"/>
        </w:rPr>
        <w:t>3)</w:t>
      </w:r>
      <w:r w:rsidRPr="006C0C52">
        <w:rPr>
          <w:rFonts w:ascii="Times New Roman" w:hAnsi="Times New Roman"/>
          <w:bCs/>
          <w:sz w:val="24"/>
          <w:szCs w:val="24"/>
        </w:rPr>
        <w:t xml:space="preserve"> paragrahvi 53² </w:t>
      </w:r>
      <w:r>
        <w:rPr>
          <w:rFonts w:ascii="Times New Roman" w:hAnsi="Times New Roman"/>
          <w:bCs/>
          <w:sz w:val="24"/>
          <w:szCs w:val="24"/>
        </w:rPr>
        <w:t xml:space="preserve">lõikest 1 </w:t>
      </w:r>
      <w:r w:rsidRPr="00CF3970">
        <w:rPr>
          <w:rFonts w:ascii="Times New Roman" w:hAnsi="Times New Roman"/>
          <w:bCs/>
          <w:sz w:val="24"/>
          <w:szCs w:val="24"/>
        </w:rPr>
        <w:t xml:space="preserve">jäetakse välja tekstiosa </w:t>
      </w:r>
      <w:del w:author="Merike Koppel - JUSTDIGI" w:date="2025-10-17T10:36:00Z" w16du:dateUtc="2025-10-17T07:36:00Z" w:id="126">
        <w:r w:rsidRPr="00CF3970" w:rsidDel="002C01D0">
          <w:rPr>
            <w:rFonts w:ascii="Times New Roman" w:hAnsi="Times New Roman"/>
            <w:bCs/>
            <w:sz w:val="24"/>
            <w:szCs w:val="24"/>
          </w:rPr>
          <w:delText>“</w:delText>
        </w:r>
      </w:del>
      <w:ins w:author="Merike Koppel - JUSTDIGI" w:date="2025-10-17T10:36:00Z" w16du:dateUtc="2025-10-17T07:36:00Z" w:id="127">
        <w:r w:rsidR="002C01D0">
          <w:rPr>
            <w:rFonts w:ascii="Times New Roman" w:hAnsi="Times New Roman"/>
            <w:bCs/>
            <w:sz w:val="24"/>
            <w:szCs w:val="24"/>
          </w:rPr>
          <w:t>„</w:t>
        </w:r>
      </w:ins>
      <w:r w:rsidRPr="00CF3970">
        <w:rPr>
          <w:rFonts w:ascii="Times New Roman" w:hAnsi="Times New Roman"/>
          <w:bCs/>
          <w:sz w:val="24"/>
          <w:szCs w:val="24"/>
        </w:rPr>
        <w:t>ja lõike 8 punktis 1”</w:t>
      </w:r>
      <w:r>
        <w:rPr>
          <w:rFonts w:ascii="Times New Roman" w:hAnsi="Times New Roman"/>
          <w:bCs/>
          <w:sz w:val="24"/>
          <w:szCs w:val="24"/>
        </w:rPr>
        <w:t>;</w:t>
      </w:r>
    </w:p>
    <w:p w:rsidRPr="006C0C52" w:rsidR="00CF3970" w:rsidP="00525398" w:rsidRDefault="00CF3970" w14:paraId="6C1C4483" w14:textId="77777777">
      <w:pPr>
        <w:pStyle w:val="ListParagraph"/>
        <w:spacing w:after="0" w:line="240" w:lineRule="auto"/>
        <w:ind w:left="0"/>
        <w:jc w:val="both"/>
        <w:rPr>
          <w:rFonts w:ascii="Times New Roman" w:hAnsi="Times New Roman"/>
          <w:bCs/>
          <w:sz w:val="24"/>
          <w:szCs w:val="24"/>
        </w:rPr>
      </w:pPr>
    </w:p>
    <w:p w:rsidR="00CF3970" w:rsidP="00525398" w:rsidRDefault="00CF3970" w14:paraId="137D5199" w14:textId="77777777">
      <w:pPr>
        <w:pStyle w:val="ListParagraph"/>
        <w:spacing w:after="0" w:line="240" w:lineRule="auto"/>
        <w:ind w:left="0"/>
        <w:jc w:val="both"/>
        <w:rPr>
          <w:rFonts w:ascii="Times New Roman" w:hAnsi="Times New Roman"/>
          <w:bCs/>
          <w:sz w:val="24"/>
          <w:szCs w:val="24"/>
        </w:rPr>
      </w:pPr>
      <w:r w:rsidRPr="006C0C52">
        <w:rPr>
          <w:rFonts w:ascii="Times New Roman" w:hAnsi="Times New Roman"/>
          <w:b/>
          <w:sz w:val="24"/>
          <w:szCs w:val="24"/>
        </w:rPr>
        <w:t xml:space="preserve">4) </w:t>
      </w:r>
      <w:r w:rsidRPr="006C0C52">
        <w:rPr>
          <w:rFonts w:ascii="Times New Roman" w:hAnsi="Times New Roman"/>
          <w:bCs/>
          <w:sz w:val="24"/>
          <w:szCs w:val="24"/>
        </w:rPr>
        <w:t>paragrahvi 53</w:t>
      </w:r>
      <w:r w:rsidRPr="006C0C52">
        <w:rPr>
          <w:rFonts w:ascii="Times New Roman" w:hAnsi="Times New Roman"/>
          <w:bCs/>
          <w:sz w:val="24"/>
          <w:szCs w:val="24"/>
          <w:vertAlign w:val="superscript"/>
        </w:rPr>
        <w:t>3</w:t>
      </w:r>
      <w:r w:rsidRPr="006C0C52">
        <w:rPr>
          <w:rFonts w:ascii="Times New Roman" w:hAnsi="Times New Roman"/>
          <w:bCs/>
          <w:sz w:val="24"/>
          <w:szCs w:val="24"/>
        </w:rPr>
        <w:t xml:space="preserve"> lõige 3 tunnistatakse kehtetuks.</w:t>
      </w:r>
    </w:p>
    <w:p w:rsidRPr="006C0C52" w:rsidR="00CF3970" w:rsidP="00525398" w:rsidRDefault="00CF3970" w14:paraId="0B42FF7F" w14:textId="77777777">
      <w:pPr>
        <w:pStyle w:val="ListParagraph"/>
        <w:spacing w:after="0" w:line="240" w:lineRule="auto"/>
        <w:ind w:left="0"/>
        <w:jc w:val="both"/>
        <w:rPr>
          <w:rFonts w:ascii="Times New Roman" w:hAnsi="Times New Roman"/>
          <w:b/>
          <w:sz w:val="24"/>
          <w:szCs w:val="24"/>
        </w:rPr>
      </w:pPr>
    </w:p>
    <w:p w:rsidRPr="006C0C52" w:rsidR="00085358" w:rsidP="00525398" w:rsidRDefault="00085358" w14:paraId="1E5FEF18" w14:textId="0C6D2C01">
      <w:pPr>
        <w:contextualSpacing/>
        <w:jc w:val="both"/>
        <w:rPr>
          <w:b/>
          <w:bCs/>
          <w:lang w:val="et-EE"/>
        </w:rPr>
      </w:pPr>
      <w:r w:rsidRPr="006C0C52">
        <w:rPr>
          <w:b/>
          <w:bCs/>
          <w:lang w:val="et-EE"/>
        </w:rPr>
        <w:t xml:space="preserve">§ </w:t>
      </w:r>
      <w:r w:rsidR="00CF3970">
        <w:rPr>
          <w:b/>
          <w:bCs/>
          <w:lang w:val="et-EE"/>
        </w:rPr>
        <w:t>3</w:t>
      </w:r>
      <w:r w:rsidRPr="006C0C52">
        <w:rPr>
          <w:b/>
          <w:bCs/>
          <w:lang w:val="et-EE"/>
        </w:rPr>
        <w:t xml:space="preserve">. Riigilõivuseaduse muutmine </w:t>
      </w:r>
    </w:p>
    <w:p w:rsidRPr="006C0C52" w:rsidR="00085358" w:rsidP="00525398" w:rsidRDefault="00085358" w14:paraId="15A18327" w14:textId="77777777">
      <w:pPr>
        <w:pStyle w:val="ListParagraph"/>
        <w:spacing w:after="0" w:line="240" w:lineRule="auto"/>
        <w:ind w:left="0"/>
        <w:jc w:val="both"/>
        <w:rPr>
          <w:rFonts w:ascii="Times New Roman" w:hAnsi="Times New Roman"/>
          <w:b/>
          <w:sz w:val="24"/>
          <w:szCs w:val="24"/>
        </w:rPr>
      </w:pPr>
    </w:p>
    <w:p w:rsidRPr="006C0C52" w:rsidR="00085358" w:rsidP="00525398" w:rsidRDefault="00085358" w14:paraId="10E82864" w14:textId="5D600747">
      <w:pPr>
        <w:contextualSpacing/>
        <w:jc w:val="both"/>
        <w:rPr>
          <w:lang w:val="et-EE"/>
        </w:rPr>
      </w:pPr>
      <w:r w:rsidRPr="006C0C52">
        <w:rPr>
          <w:bCs/>
          <w:lang w:val="et-EE"/>
        </w:rPr>
        <w:t>Riigilõi</w:t>
      </w:r>
      <w:r w:rsidRPr="006C0C52">
        <w:rPr>
          <w:lang w:val="et-EE"/>
        </w:rPr>
        <w:t>vuseaduse § 261</w:t>
      </w:r>
      <w:r w:rsidRPr="006C0C52">
        <w:rPr>
          <w:vertAlign w:val="superscript"/>
          <w:lang w:val="et-EE"/>
        </w:rPr>
        <w:t>5</w:t>
      </w:r>
      <w:r w:rsidRPr="006C0C52">
        <w:rPr>
          <w:lang w:val="et-EE"/>
        </w:rPr>
        <w:t xml:space="preserve"> </w:t>
      </w:r>
      <w:r w:rsidRPr="006C0C52" w:rsidR="002C7207">
        <w:rPr>
          <w:lang w:val="et-EE"/>
        </w:rPr>
        <w:t xml:space="preserve">tunnistatakse </w:t>
      </w:r>
      <w:r w:rsidRPr="006C0C52">
        <w:rPr>
          <w:lang w:val="et-EE"/>
        </w:rPr>
        <w:t>kehtetuks.</w:t>
      </w:r>
    </w:p>
    <w:p w:rsidRPr="006C0C52" w:rsidR="006C4FC2" w:rsidP="00525398" w:rsidRDefault="006C4FC2" w14:paraId="2C97ADC7" w14:textId="77777777">
      <w:pPr>
        <w:pStyle w:val="ListParagraph"/>
        <w:spacing w:after="0" w:line="240" w:lineRule="auto"/>
        <w:ind w:left="0"/>
        <w:jc w:val="both"/>
        <w:rPr>
          <w:rFonts w:ascii="Times New Roman" w:hAnsi="Times New Roman"/>
          <w:b/>
          <w:sz w:val="24"/>
          <w:szCs w:val="24"/>
        </w:rPr>
      </w:pPr>
    </w:p>
    <w:p w:rsidRPr="006C0C52" w:rsidR="00E36996" w:rsidP="2F2D95D3" w:rsidRDefault="00E36996" w14:paraId="786461DE" w14:textId="04DF9B02" w14:noSpellErr="1">
      <w:pPr>
        <w:pStyle w:val="ListParagraph"/>
        <w:spacing w:after="0" w:line="240" w:lineRule="auto"/>
        <w:ind w:left="0"/>
        <w:jc w:val="both"/>
        <w:rPr>
          <w:rFonts w:ascii="Times New Roman" w:hAnsi="Times New Roman"/>
          <w:b w:val="1"/>
          <w:bCs w:val="1"/>
          <w:sz w:val="24"/>
          <w:szCs w:val="24"/>
        </w:rPr>
      </w:pPr>
      <w:commentRangeStart w:id="1398550220"/>
      <w:r w:rsidRPr="48103A1C" w:rsidR="00E36996">
        <w:rPr>
          <w:rFonts w:ascii="Times New Roman" w:hAnsi="Times New Roman"/>
          <w:b w:val="1"/>
          <w:bCs w:val="1"/>
          <w:sz w:val="24"/>
          <w:szCs w:val="24"/>
        </w:rPr>
        <w:t xml:space="preserve">§ </w:t>
      </w:r>
      <w:r w:rsidRPr="48103A1C" w:rsidR="006C4FC2">
        <w:rPr>
          <w:rFonts w:ascii="Times New Roman" w:hAnsi="Times New Roman"/>
          <w:b w:val="1"/>
          <w:bCs w:val="1"/>
          <w:sz w:val="24"/>
          <w:szCs w:val="24"/>
        </w:rPr>
        <w:t>4</w:t>
      </w:r>
      <w:r w:rsidRPr="48103A1C" w:rsidR="00E36996">
        <w:rPr>
          <w:rFonts w:ascii="Times New Roman" w:hAnsi="Times New Roman"/>
          <w:b w:val="1"/>
          <w:bCs w:val="1"/>
          <w:sz w:val="24"/>
          <w:szCs w:val="24"/>
        </w:rPr>
        <w:t xml:space="preserve">. </w:t>
      </w:r>
      <w:r w:rsidRPr="48103A1C" w:rsidR="001242D8">
        <w:rPr>
          <w:rFonts w:ascii="Times New Roman" w:hAnsi="Times New Roman"/>
          <w:b w:val="1"/>
          <w:bCs w:val="1"/>
          <w:sz w:val="24"/>
          <w:szCs w:val="24"/>
        </w:rPr>
        <w:t xml:space="preserve">Seaduse </w:t>
      </w:r>
      <w:r w:rsidRPr="48103A1C" w:rsidR="00E36996">
        <w:rPr>
          <w:rFonts w:ascii="Times New Roman" w:hAnsi="Times New Roman"/>
          <w:b w:val="1"/>
          <w:bCs w:val="1"/>
          <w:sz w:val="24"/>
          <w:szCs w:val="24"/>
        </w:rPr>
        <w:t>jõustumine</w:t>
      </w:r>
      <w:commentRangeEnd w:id="1398550220"/>
      <w:r>
        <w:rPr>
          <w:rStyle w:val="CommentReference"/>
        </w:rPr>
        <w:commentReference w:id="1398550220"/>
      </w:r>
    </w:p>
    <w:p w:rsidRPr="006C0C52" w:rsidR="00E36996" w:rsidP="00525398" w:rsidRDefault="00E36996" w14:paraId="3E0B6D2C" w14:textId="77777777">
      <w:pPr>
        <w:pStyle w:val="ListParagraph"/>
        <w:tabs>
          <w:tab w:val="left" w:pos="1635"/>
        </w:tabs>
        <w:spacing w:after="0" w:line="240" w:lineRule="auto"/>
        <w:ind w:left="0"/>
        <w:jc w:val="both"/>
        <w:rPr>
          <w:rFonts w:ascii="Times New Roman" w:hAnsi="Times New Roman"/>
          <w:sz w:val="24"/>
          <w:szCs w:val="24"/>
        </w:rPr>
      </w:pPr>
      <w:r w:rsidRPr="006C0C52">
        <w:rPr>
          <w:rFonts w:ascii="Times New Roman" w:hAnsi="Times New Roman"/>
          <w:sz w:val="24"/>
          <w:szCs w:val="24"/>
        </w:rPr>
        <w:tab/>
      </w:r>
    </w:p>
    <w:p w:rsidRPr="006C0C52" w:rsidR="00373E05" w:rsidP="00525398" w:rsidRDefault="002A6085" w14:paraId="707504B8" w14:textId="491E489F" w14:noSpellErr="1">
      <w:pPr>
        <w:pStyle w:val="ListParagraph"/>
        <w:spacing w:after="0" w:line="240" w:lineRule="auto"/>
        <w:ind w:left="0"/>
        <w:jc w:val="both"/>
        <w:rPr>
          <w:rFonts w:ascii="Times New Roman" w:hAnsi="Times New Roman"/>
          <w:sz w:val="24"/>
          <w:szCs w:val="24"/>
        </w:rPr>
      </w:pPr>
      <w:r w:rsidRPr="58F87EAC" w:rsidR="4ADB33C4">
        <w:rPr>
          <w:rFonts w:ascii="Times New Roman" w:hAnsi="Times New Roman"/>
          <w:sz w:val="24"/>
          <w:szCs w:val="24"/>
        </w:rPr>
        <w:t>(1) </w:t>
      </w:r>
      <w:r w:rsidRPr="58F87EAC" w:rsidR="1DF35A72">
        <w:rPr>
          <w:rFonts w:ascii="Times New Roman" w:hAnsi="Times New Roman"/>
          <w:sz w:val="24"/>
          <w:szCs w:val="24"/>
        </w:rPr>
        <w:t xml:space="preserve">Käesolev seadus </w:t>
      </w:r>
      <w:r w:rsidRPr="58F87EAC" w:rsidR="7FF01AB8">
        <w:rPr>
          <w:rFonts w:ascii="Times New Roman" w:hAnsi="Times New Roman"/>
          <w:sz w:val="24"/>
          <w:szCs w:val="24"/>
        </w:rPr>
        <w:t>jõustub</w:t>
      </w:r>
      <w:r w:rsidRPr="58F87EAC" w:rsidR="19C1DB41">
        <w:rPr>
          <w:rFonts w:ascii="Times New Roman" w:hAnsi="Times New Roman"/>
          <w:sz w:val="24"/>
          <w:szCs w:val="24"/>
        </w:rPr>
        <w:t xml:space="preserve"> </w:t>
      </w:r>
      <w:commentRangeStart w:id="153580656"/>
      <w:r w:rsidRPr="58F87EAC" w:rsidR="19C1DB41">
        <w:rPr>
          <w:rFonts w:ascii="Times New Roman" w:hAnsi="Times New Roman"/>
          <w:sz w:val="24"/>
          <w:szCs w:val="24"/>
        </w:rPr>
        <w:t>202</w:t>
      </w:r>
      <w:r w:rsidRPr="58F87EAC" w:rsidR="0C151E32">
        <w:rPr>
          <w:rFonts w:ascii="Times New Roman" w:hAnsi="Times New Roman"/>
          <w:sz w:val="24"/>
          <w:szCs w:val="24"/>
        </w:rPr>
        <w:t>6</w:t>
      </w:r>
      <w:r w:rsidRPr="58F87EAC" w:rsidR="19C1DB41">
        <w:rPr>
          <w:rFonts w:ascii="Times New Roman" w:hAnsi="Times New Roman"/>
          <w:sz w:val="24"/>
          <w:szCs w:val="24"/>
        </w:rPr>
        <w:t>. aasta 1. j</w:t>
      </w:r>
      <w:r w:rsidRPr="58F87EAC" w:rsidR="0C151E32">
        <w:rPr>
          <w:rFonts w:ascii="Times New Roman" w:hAnsi="Times New Roman"/>
          <w:sz w:val="24"/>
          <w:szCs w:val="24"/>
        </w:rPr>
        <w:t>aanuaril</w:t>
      </w:r>
      <w:r w:rsidRPr="58F87EAC" w:rsidR="2EF09584">
        <w:rPr>
          <w:rFonts w:ascii="Times New Roman" w:hAnsi="Times New Roman"/>
          <w:sz w:val="24"/>
          <w:szCs w:val="24"/>
        </w:rPr>
        <w:t>.</w:t>
      </w:r>
      <w:commentRangeEnd w:id="153580656"/>
      <w:r>
        <w:rPr>
          <w:rStyle w:val="CommentReference"/>
        </w:rPr>
        <w:commentReference w:id="153580656"/>
      </w:r>
    </w:p>
    <w:p w:rsidRPr="006C0C52" w:rsidR="00E36996" w:rsidP="00525398" w:rsidRDefault="00E36996" w14:paraId="4B7A2916" w14:textId="77777777">
      <w:pPr>
        <w:pStyle w:val="ListParagraph"/>
        <w:spacing w:after="0" w:line="240" w:lineRule="auto"/>
        <w:ind w:left="0"/>
        <w:jc w:val="both"/>
        <w:rPr>
          <w:rFonts w:ascii="Times New Roman" w:hAnsi="Times New Roman"/>
          <w:sz w:val="24"/>
          <w:szCs w:val="24"/>
        </w:rPr>
      </w:pPr>
    </w:p>
    <w:p w:rsidRPr="006C0C52" w:rsidR="0043080E" w:rsidP="00525398" w:rsidRDefault="0043080E" w14:paraId="538619C2" w14:textId="32FE10E8" w14:noSpellErr="1">
      <w:pPr>
        <w:pStyle w:val="ListParagraph"/>
        <w:spacing w:after="0" w:line="240" w:lineRule="auto"/>
        <w:ind w:left="0"/>
        <w:jc w:val="both"/>
        <w:rPr>
          <w:rFonts w:ascii="Times New Roman" w:hAnsi="Times New Roman"/>
          <w:sz w:val="24"/>
          <w:szCs w:val="24"/>
        </w:rPr>
      </w:pPr>
      <w:commentRangeStart w:id="1154292392"/>
      <w:commentRangeStart w:id="1397026892"/>
      <w:r w:rsidRPr="48103A1C" w:rsidR="4B9CA23F">
        <w:rPr>
          <w:rFonts w:ascii="Times New Roman" w:hAnsi="Times New Roman"/>
          <w:sz w:val="24"/>
          <w:szCs w:val="24"/>
        </w:rPr>
        <w:t>(</w:t>
      </w:r>
      <w:r w:rsidRPr="48103A1C" w:rsidR="778CD8FE">
        <w:rPr>
          <w:rFonts w:ascii="Times New Roman" w:hAnsi="Times New Roman"/>
          <w:sz w:val="24"/>
          <w:szCs w:val="24"/>
        </w:rPr>
        <w:t>2</w:t>
      </w:r>
      <w:r w:rsidRPr="48103A1C" w:rsidR="4B9CA23F">
        <w:rPr>
          <w:rFonts w:ascii="Times New Roman" w:hAnsi="Times New Roman"/>
          <w:sz w:val="24"/>
          <w:szCs w:val="24"/>
        </w:rPr>
        <w:t>)</w:t>
      </w:r>
      <w:commentRangeEnd w:id="1154292392"/>
      <w:r>
        <w:rPr>
          <w:rStyle w:val="CommentReference"/>
        </w:rPr>
        <w:commentReference w:id="1154292392"/>
      </w:r>
      <w:commentRangeEnd w:id="1397026892"/>
      <w:r>
        <w:rPr>
          <w:rStyle w:val="CommentReference"/>
        </w:rPr>
        <w:commentReference w:id="1397026892"/>
      </w:r>
      <w:r w:rsidRPr="48103A1C" w:rsidR="4B9CA23F">
        <w:rPr>
          <w:rFonts w:ascii="Times New Roman" w:hAnsi="Times New Roman"/>
          <w:sz w:val="24"/>
          <w:szCs w:val="24"/>
        </w:rPr>
        <w:t xml:space="preserve"> </w:t>
      </w:r>
      <w:bookmarkStart w:name="_Hlk167964825" w:id="128"/>
      <w:r w:rsidRPr="48103A1C" w:rsidR="4B9CA23F">
        <w:rPr>
          <w:rFonts w:ascii="Times New Roman" w:hAnsi="Times New Roman"/>
          <w:sz w:val="24"/>
          <w:szCs w:val="24"/>
        </w:rPr>
        <w:t>Käesoleva seaduse § 1 punkti</w:t>
      </w:r>
      <w:r w:rsidRPr="48103A1C" w:rsidR="778CD8FE">
        <w:rPr>
          <w:rFonts w:ascii="Times New Roman" w:hAnsi="Times New Roman"/>
          <w:sz w:val="24"/>
          <w:szCs w:val="24"/>
        </w:rPr>
        <w:t xml:space="preserve">d </w:t>
      </w:r>
      <w:commentRangeStart w:id="944533184"/>
      <w:commentRangeStart w:id="1595861983"/>
      <w:r w:rsidRPr="48103A1C" w:rsidR="778CD8FE">
        <w:rPr>
          <w:rFonts w:ascii="Times New Roman" w:hAnsi="Times New Roman"/>
          <w:sz w:val="24"/>
          <w:szCs w:val="24"/>
        </w:rPr>
        <w:t>1</w:t>
      </w:r>
      <w:r w:rsidRPr="48103A1C" w:rsidR="593FCE81">
        <w:rPr>
          <w:rFonts w:ascii="Times New Roman" w:hAnsi="Times New Roman"/>
          <w:sz w:val="24"/>
          <w:szCs w:val="24"/>
        </w:rPr>
        <w:t xml:space="preserve">, </w:t>
      </w:r>
      <w:r w:rsidRPr="48103A1C" w:rsidR="1032C0EA">
        <w:rPr>
          <w:rFonts w:ascii="Times New Roman" w:hAnsi="Times New Roman"/>
          <w:sz w:val="24"/>
          <w:szCs w:val="24"/>
        </w:rPr>
        <w:t>1</w:t>
      </w:r>
      <w:r w:rsidRPr="48103A1C" w:rsidR="12FD1465">
        <w:rPr>
          <w:rFonts w:ascii="Times New Roman" w:hAnsi="Times New Roman"/>
          <w:sz w:val="24"/>
          <w:szCs w:val="24"/>
        </w:rPr>
        <w:t>5</w:t>
      </w:r>
      <w:commentRangeEnd w:id="944533184"/>
      <w:r>
        <w:rPr>
          <w:rStyle w:val="CommentReference"/>
        </w:rPr>
        <w:commentReference w:id="944533184"/>
      </w:r>
      <w:commentRangeEnd w:id="1595861983"/>
      <w:r>
        <w:rPr>
          <w:rStyle w:val="CommentReference"/>
        </w:rPr>
        <w:commentReference w:id="1595861983"/>
      </w:r>
      <w:ins w:author="Merike Koppel - JUSTDIGI" w:date="2025-10-17T10:39:00Z" w:id="632450875">
        <w:r w:rsidRPr="48103A1C" w:rsidR="21DA7483">
          <w:rPr>
            <w:rFonts w:ascii="Times New Roman" w:hAnsi="Times New Roman"/>
            <w:sz w:val="24"/>
            <w:szCs w:val="24"/>
          </w:rPr>
          <w:t>,</w:t>
        </w:r>
      </w:ins>
      <w:r w:rsidRPr="48103A1C" w:rsidR="38C30209">
        <w:rPr>
          <w:rFonts w:ascii="Times New Roman" w:hAnsi="Times New Roman"/>
          <w:sz w:val="24"/>
          <w:szCs w:val="24"/>
        </w:rPr>
        <w:t xml:space="preserve"> </w:t>
      </w:r>
      <w:del w:author="Merike Koppel - JUSTDIGI" w:date="2025-10-17T10:39:00Z" w:id="634337569">
        <w:r w:rsidRPr="48103A1C" w:rsidDel="0043080E">
          <w:rPr>
            <w:rFonts w:ascii="Times New Roman" w:hAnsi="Times New Roman"/>
            <w:sz w:val="24"/>
            <w:szCs w:val="24"/>
          </w:rPr>
          <w:delText>ja</w:delText>
        </w:r>
        <w:r w:rsidRPr="48103A1C" w:rsidDel="0043080E">
          <w:rPr>
            <w:rFonts w:ascii="Times New Roman" w:hAnsi="Times New Roman"/>
            <w:sz w:val="24"/>
            <w:szCs w:val="24"/>
          </w:rPr>
          <w:delText xml:space="preserve"> </w:delText>
        </w:r>
      </w:del>
      <w:r w:rsidRPr="48103A1C" w:rsidR="618C5433">
        <w:rPr>
          <w:rFonts w:ascii="Times New Roman" w:hAnsi="Times New Roman"/>
          <w:sz w:val="24"/>
          <w:szCs w:val="24"/>
        </w:rPr>
        <w:t>2</w:t>
      </w:r>
      <w:r w:rsidRPr="48103A1C" w:rsidR="12FD1465">
        <w:rPr>
          <w:rFonts w:ascii="Times New Roman" w:hAnsi="Times New Roman"/>
          <w:sz w:val="24"/>
          <w:szCs w:val="24"/>
        </w:rPr>
        <w:t>2</w:t>
      </w:r>
      <w:r w:rsidRPr="48103A1C" w:rsidR="38C30209">
        <w:rPr>
          <w:lang w:eastAsia="ar-SA"/>
        </w:rPr>
        <w:t>–</w:t>
      </w:r>
      <w:r w:rsidRPr="48103A1C" w:rsidR="593FCE81">
        <w:rPr>
          <w:rFonts w:ascii="Times New Roman" w:hAnsi="Times New Roman"/>
          <w:sz w:val="24"/>
          <w:szCs w:val="24"/>
        </w:rPr>
        <w:t>2</w:t>
      </w:r>
      <w:r w:rsidRPr="48103A1C" w:rsidR="12FD1465">
        <w:rPr>
          <w:rFonts w:ascii="Times New Roman" w:hAnsi="Times New Roman"/>
          <w:sz w:val="24"/>
          <w:szCs w:val="24"/>
        </w:rPr>
        <w:t>9</w:t>
      </w:r>
      <w:ins w:author="Merike Koppel - JUSTDIGI" w:date="2025-10-20T12:13:00Z" w:id="1889429049">
        <w:r w:rsidRPr="48103A1C" w:rsidR="3247E5B6">
          <w:rPr>
            <w:rFonts w:ascii="Times New Roman" w:hAnsi="Times New Roman"/>
            <w:sz w:val="24"/>
            <w:szCs w:val="24"/>
          </w:rPr>
          <w:t xml:space="preserve"> ja</w:t>
        </w:r>
      </w:ins>
      <w:del w:author="Merike Koppel - JUSTDIGI" w:date="2025-10-20T12:13:00Z" w:id="1029805584">
        <w:r w:rsidRPr="48103A1C" w:rsidDel="0043080E">
          <w:rPr>
            <w:rFonts w:ascii="Times New Roman" w:hAnsi="Times New Roman"/>
            <w:sz w:val="24"/>
            <w:szCs w:val="24"/>
          </w:rPr>
          <w:delText>,</w:delText>
        </w:r>
      </w:del>
      <w:r w:rsidRPr="48103A1C" w:rsidR="386DA07F">
        <w:rPr>
          <w:rFonts w:ascii="Times New Roman" w:hAnsi="Times New Roman"/>
          <w:sz w:val="24"/>
          <w:szCs w:val="24"/>
        </w:rPr>
        <w:t xml:space="preserve"> 58</w:t>
      </w:r>
      <w:r w:rsidRPr="48103A1C" w:rsidR="05DD86EC">
        <w:rPr>
          <w:rFonts w:ascii="Times New Roman" w:hAnsi="Times New Roman"/>
          <w:sz w:val="24"/>
          <w:szCs w:val="24"/>
        </w:rPr>
        <w:t xml:space="preserve"> ning §</w:t>
      </w:r>
      <w:r w:rsidRPr="48103A1C" w:rsidR="38C30209">
        <w:rPr>
          <w:rFonts w:ascii="Times New Roman" w:hAnsi="Times New Roman"/>
          <w:sz w:val="24"/>
          <w:szCs w:val="24"/>
        </w:rPr>
        <w:t>-d</w:t>
      </w:r>
      <w:r w:rsidRPr="48103A1C" w:rsidR="05DD86EC">
        <w:rPr>
          <w:rFonts w:ascii="Times New Roman" w:hAnsi="Times New Roman"/>
          <w:sz w:val="24"/>
          <w:szCs w:val="24"/>
        </w:rPr>
        <w:t xml:space="preserve"> 2 ja 3</w:t>
      </w:r>
      <w:r w:rsidRPr="48103A1C" w:rsidR="6CF8EF4A">
        <w:rPr>
          <w:rFonts w:ascii="Times New Roman" w:hAnsi="Times New Roman"/>
          <w:sz w:val="24"/>
          <w:szCs w:val="24"/>
        </w:rPr>
        <w:t xml:space="preserve"> </w:t>
      </w:r>
      <w:r w:rsidRPr="48103A1C" w:rsidR="4B9CA23F">
        <w:rPr>
          <w:rFonts w:ascii="Times New Roman" w:hAnsi="Times New Roman"/>
          <w:sz w:val="24"/>
          <w:szCs w:val="24"/>
        </w:rPr>
        <w:t>jõustu</w:t>
      </w:r>
      <w:r w:rsidRPr="48103A1C" w:rsidR="778CD8FE">
        <w:rPr>
          <w:rFonts w:ascii="Times New Roman" w:hAnsi="Times New Roman"/>
          <w:sz w:val="24"/>
          <w:szCs w:val="24"/>
        </w:rPr>
        <w:t>vad</w:t>
      </w:r>
      <w:bookmarkEnd w:id="128"/>
      <w:r w:rsidRPr="48103A1C" w:rsidR="13CCDE4F">
        <w:rPr>
          <w:rFonts w:ascii="Times New Roman" w:hAnsi="Times New Roman"/>
          <w:sz w:val="24"/>
          <w:szCs w:val="24"/>
        </w:rPr>
        <w:t xml:space="preserve"> </w:t>
      </w:r>
      <w:r w:rsidRPr="48103A1C" w:rsidR="13CCDE4F">
        <w:rPr>
          <w:rFonts w:ascii="Times New Roman" w:hAnsi="Times New Roman"/>
          <w:sz w:val="24"/>
          <w:szCs w:val="24"/>
        </w:rPr>
        <w:t xml:space="preserve">2026. aasta 1. </w:t>
      </w:r>
      <w:r w:rsidRPr="48103A1C" w:rsidR="5DDBC01B">
        <w:rPr>
          <w:rFonts w:ascii="Times New Roman" w:hAnsi="Times New Roman"/>
          <w:sz w:val="24"/>
          <w:szCs w:val="24"/>
        </w:rPr>
        <w:t>oktoobril</w:t>
      </w:r>
      <w:r w:rsidRPr="48103A1C" w:rsidR="13CCDE4F">
        <w:rPr>
          <w:rFonts w:ascii="Times New Roman" w:hAnsi="Times New Roman"/>
          <w:sz w:val="24"/>
          <w:szCs w:val="24"/>
        </w:rPr>
        <w:t>.</w:t>
      </w:r>
    </w:p>
    <w:p w:rsidRPr="006C0C52" w:rsidR="002544FB" w:rsidP="00525398" w:rsidRDefault="002544FB" w14:paraId="696BFE40" w14:textId="77777777">
      <w:pPr>
        <w:pStyle w:val="ListParagraph"/>
        <w:spacing w:after="0" w:line="240" w:lineRule="auto"/>
        <w:ind w:left="0"/>
        <w:jc w:val="both"/>
        <w:rPr>
          <w:rFonts w:ascii="Times New Roman" w:hAnsi="Times New Roman"/>
          <w:sz w:val="24"/>
          <w:szCs w:val="24"/>
        </w:rPr>
      </w:pPr>
    </w:p>
    <w:p w:rsidRPr="006C0C52" w:rsidR="00931E6D" w:rsidP="00525398" w:rsidRDefault="002544FB" w14:paraId="035F8496" w14:textId="3D25063C">
      <w:pPr>
        <w:contextualSpacing/>
        <w:jc w:val="both"/>
        <w:rPr>
          <w:lang w:val="et-EE"/>
        </w:rPr>
      </w:pPr>
      <w:r w:rsidRPr="005501BC">
        <w:rPr>
          <w:lang w:val="et-EE"/>
        </w:rPr>
        <w:t>(</w:t>
      </w:r>
      <w:r w:rsidRPr="005501BC" w:rsidR="00BC3B1F">
        <w:rPr>
          <w:lang w:val="et-EE"/>
        </w:rPr>
        <w:t>3</w:t>
      </w:r>
      <w:r w:rsidRPr="005501BC">
        <w:rPr>
          <w:lang w:val="et-EE"/>
        </w:rPr>
        <w:t>) Käesoleva seaduse § 1 punkt</w:t>
      </w:r>
      <w:r w:rsidRPr="005501BC" w:rsidR="00454C72">
        <w:rPr>
          <w:lang w:val="et-EE"/>
        </w:rPr>
        <w:t>id</w:t>
      </w:r>
      <w:r w:rsidRPr="005501BC" w:rsidR="00E05EAC">
        <w:rPr>
          <w:lang w:val="et-EE"/>
        </w:rPr>
        <w:t xml:space="preserve"> </w:t>
      </w:r>
      <w:r w:rsidR="00414203">
        <w:rPr>
          <w:lang w:val="et-EE"/>
        </w:rPr>
        <w:t>50</w:t>
      </w:r>
      <w:r w:rsidRPr="005501BC" w:rsidR="00890D7C">
        <w:rPr>
          <w:lang w:val="et-EE"/>
        </w:rPr>
        <w:t xml:space="preserve">, </w:t>
      </w:r>
      <w:r w:rsidRPr="005501BC" w:rsidR="00616500">
        <w:rPr>
          <w:lang w:val="et-EE"/>
        </w:rPr>
        <w:t>5</w:t>
      </w:r>
      <w:r w:rsidR="00414203">
        <w:rPr>
          <w:lang w:val="et-EE"/>
        </w:rPr>
        <w:t>2</w:t>
      </w:r>
      <w:r w:rsidRPr="005501BC" w:rsidR="00454C72">
        <w:rPr>
          <w:lang w:val="et-EE"/>
        </w:rPr>
        <w:t>, 5</w:t>
      </w:r>
      <w:r w:rsidR="00414203">
        <w:rPr>
          <w:lang w:val="et-EE"/>
        </w:rPr>
        <w:t>4</w:t>
      </w:r>
      <w:r w:rsidRPr="005501BC" w:rsidR="00454C72">
        <w:rPr>
          <w:lang w:val="et-EE"/>
        </w:rPr>
        <w:t xml:space="preserve"> ja 5</w:t>
      </w:r>
      <w:r w:rsidR="00414203">
        <w:rPr>
          <w:lang w:val="et-EE"/>
        </w:rPr>
        <w:t>6</w:t>
      </w:r>
      <w:r w:rsidRPr="005501BC">
        <w:rPr>
          <w:lang w:val="et-EE"/>
        </w:rPr>
        <w:t xml:space="preserve"> jõustu</w:t>
      </w:r>
      <w:r w:rsidRPr="005501BC" w:rsidR="00454C72">
        <w:rPr>
          <w:lang w:val="et-EE"/>
        </w:rPr>
        <w:t>vad</w:t>
      </w:r>
      <w:r w:rsidRPr="005501BC" w:rsidR="006D150A">
        <w:rPr>
          <w:lang w:val="et-EE"/>
        </w:rPr>
        <w:t xml:space="preserve"> </w:t>
      </w:r>
      <w:r w:rsidRPr="005501BC" w:rsidR="00454C72">
        <w:rPr>
          <w:lang w:val="et-EE"/>
        </w:rPr>
        <w:t>202</w:t>
      </w:r>
      <w:r w:rsidRPr="005501BC" w:rsidR="00EF787D">
        <w:rPr>
          <w:lang w:val="et-EE"/>
        </w:rPr>
        <w:t>7</w:t>
      </w:r>
      <w:r w:rsidRPr="005501BC" w:rsidR="00454C72">
        <w:rPr>
          <w:lang w:val="et-EE"/>
        </w:rPr>
        <w:t>. aasta 1.</w:t>
      </w:r>
      <w:r w:rsidRPr="005501BC" w:rsidR="00A7406F">
        <w:rPr>
          <w:lang w:val="et-EE"/>
        </w:rPr>
        <w:t xml:space="preserve"> </w:t>
      </w:r>
      <w:r w:rsidRPr="005501BC" w:rsidR="00454C72">
        <w:rPr>
          <w:lang w:val="et-EE"/>
        </w:rPr>
        <w:t>juulil.</w:t>
      </w:r>
    </w:p>
    <w:p w:rsidRPr="006C0C52" w:rsidR="00E749BA" w:rsidP="00525398" w:rsidRDefault="00E749BA" w14:paraId="0D6A2B3F" w14:textId="77777777">
      <w:pPr>
        <w:contextualSpacing/>
        <w:jc w:val="both"/>
        <w:rPr>
          <w:lang w:val="et-EE"/>
        </w:rPr>
      </w:pPr>
    </w:p>
    <w:p w:rsidR="00E749BA" w:rsidP="00525398" w:rsidRDefault="00E749BA" w14:paraId="14899F23" w14:textId="77777777">
      <w:pPr>
        <w:contextualSpacing/>
        <w:jc w:val="both"/>
        <w:rPr>
          <w:lang w:val="et-EE"/>
        </w:rPr>
      </w:pPr>
    </w:p>
    <w:p w:rsidRPr="006C0C52" w:rsidR="00B213FD" w:rsidP="00525398" w:rsidRDefault="00B213FD" w14:paraId="345A3B75" w14:textId="77777777">
      <w:pPr>
        <w:contextualSpacing/>
        <w:jc w:val="both"/>
        <w:rPr>
          <w:lang w:val="et-EE"/>
        </w:rPr>
      </w:pPr>
    </w:p>
    <w:bookmarkEnd w:id="125"/>
    <w:p w:rsidRPr="006C0C52" w:rsidR="00931E6D" w:rsidP="00525398" w:rsidRDefault="00B213FD" w14:paraId="54764BA5" w14:textId="4860AA1D">
      <w:pPr>
        <w:contextualSpacing/>
        <w:jc w:val="both"/>
        <w:rPr>
          <w:lang w:val="et-EE"/>
        </w:rPr>
      </w:pPr>
      <w:r>
        <w:rPr>
          <w:lang w:val="et-EE"/>
        </w:rPr>
        <w:t xml:space="preserve">Lauri </w:t>
      </w:r>
      <w:proofErr w:type="spellStart"/>
      <w:r>
        <w:rPr>
          <w:lang w:val="et-EE"/>
        </w:rPr>
        <w:t>Hussar</w:t>
      </w:r>
      <w:proofErr w:type="spellEnd"/>
    </w:p>
    <w:p w:rsidRPr="006C0C52" w:rsidR="00760E19" w:rsidP="00525398" w:rsidRDefault="00760E19" w14:paraId="3A894B40" w14:textId="77777777">
      <w:pPr>
        <w:contextualSpacing/>
        <w:jc w:val="both"/>
        <w:rPr>
          <w:lang w:val="et-EE"/>
        </w:rPr>
      </w:pPr>
      <w:r w:rsidRPr="006C0C52">
        <w:rPr>
          <w:lang w:val="et-EE"/>
        </w:rPr>
        <w:t>Riigikogu esimees</w:t>
      </w:r>
    </w:p>
    <w:p w:rsidRPr="006C0C52" w:rsidR="00E05E80" w:rsidP="00525398" w:rsidRDefault="00E05E80" w14:paraId="40189EB5" w14:textId="77777777">
      <w:pPr>
        <w:contextualSpacing/>
        <w:jc w:val="both"/>
        <w:rPr>
          <w:lang w:val="et-EE"/>
        </w:rPr>
      </w:pPr>
    </w:p>
    <w:p w:rsidRPr="006C0C52" w:rsidR="00E05E80" w:rsidP="00525398" w:rsidRDefault="00E05E80" w14:paraId="0B8D5209" w14:textId="5EB962D0">
      <w:pPr>
        <w:contextualSpacing/>
        <w:jc w:val="both"/>
        <w:rPr>
          <w:lang w:val="et-EE"/>
        </w:rPr>
      </w:pPr>
      <w:r w:rsidRPr="006C0C52">
        <w:rPr>
          <w:lang w:val="et-EE"/>
        </w:rPr>
        <w:t>Talli</w:t>
      </w:r>
      <w:r w:rsidRPr="006C0C52" w:rsidR="00E11CA2">
        <w:rPr>
          <w:lang w:val="et-EE"/>
        </w:rPr>
        <w:t>nn, „…..“</w:t>
      </w:r>
      <w:r w:rsidRPr="006C0C52" w:rsidR="002A6085">
        <w:rPr>
          <w:lang w:val="et-EE"/>
        </w:rPr>
        <w:t xml:space="preserve"> </w:t>
      </w:r>
      <w:r w:rsidRPr="006C0C52" w:rsidR="00E11CA2">
        <w:rPr>
          <w:lang w:val="et-EE"/>
        </w:rPr>
        <w:t>„………………“ 20</w:t>
      </w:r>
      <w:r w:rsidRPr="006C0C52" w:rsidR="00704ECE">
        <w:rPr>
          <w:lang w:val="et-EE"/>
        </w:rPr>
        <w:t>2</w:t>
      </w:r>
      <w:r w:rsidRPr="006C0C52" w:rsidR="00A6219D">
        <w:rPr>
          <w:lang w:val="et-EE"/>
        </w:rPr>
        <w:t>5</w:t>
      </w:r>
      <w:r w:rsidRPr="006C0C52" w:rsidR="00760E19">
        <w:rPr>
          <w:lang w:val="et-EE"/>
        </w:rPr>
        <w:t>. a</w:t>
      </w:r>
    </w:p>
    <w:p w:rsidRPr="006C0C52" w:rsidR="00E05E80" w:rsidP="00525398" w:rsidRDefault="00760E19" w14:paraId="4790D34C" w14:textId="77777777">
      <w:pPr>
        <w:contextualSpacing/>
        <w:jc w:val="both"/>
        <w:rPr>
          <w:lang w:val="et-EE"/>
        </w:rPr>
      </w:pPr>
      <w:r w:rsidRPr="006C0C52">
        <w:rPr>
          <w:lang w:val="et-EE"/>
        </w:rPr>
        <w:t>___________________________________________________________________________</w:t>
      </w:r>
    </w:p>
    <w:p w:rsidR="00E05E80" w:rsidP="00525398" w:rsidRDefault="00760E19" w14:paraId="1A06F503" w14:textId="15C3F041" w14:noSpellErr="1">
      <w:pPr>
        <w:spacing/>
        <w:contextualSpacing/>
        <w:jc w:val="both"/>
        <w:rPr>
          <w:lang w:val="fr-FR"/>
        </w:rPr>
      </w:pPr>
      <w:r w:rsidRPr="48103A1C" w:rsidR="1DCBE59E">
        <w:rPr>
          <w:lang w:val="fr-FR"/>
        </w:rPr>
        <w:t>Algatab</w:t>
      </w:r>
      <w:r w:rsidRPr="48103A1C" w:rsidR="4470772C">
        <w:rPr>
          <w:lang w:val="fr-FR"/>
        </w:rPr>
        <w:t xml:space="preserve"> </w:t>
      </w:r>
      <w:r w:rsidRPr="48103A1C" w:rsidR="4470772C">
        <w:rPr>
          <w:lang w:val="fr-FR"/>
        </w:rPr>
        <w:t>Vabariigi</w:t>
      </w:r>
      <w:r w:rsidRPr="48103A1C" w:rsidR="4470772C">
        <w:rPr>
          <w:lang w:val="fr-FR"/>
        </w:rPr>
        <w:t xml:space="preserve"> </w:t>
      </w:r>
      <w:r w:rsidRPr="48103A1C" w:rsidR="4470772C">
        <w:rPr>
          <w:lang w:val="fr-FR"/>
        </w:rPr>
        <w:t>Valitsus</w:t>
      </w:r>
      <w:r w:rsidRPr="48103A1C" w:rsidR="1DCBE59E">
        <w:rPr>
          <w:lang w:val="fr-FR"/>
        </w:rPr>
        <w:t xml:space="preserve"> </w:t>
      </w:r>
      <w:r w:rsidRPr="48103A1C" w:rsidR="40274C5A">
        <w:rPr>
          <w:lang w:val="fr-FR"/>
        </w:rPr>
        <w:t>„</w:t>
      </w:r>
      <w:r w:rsidRPr="48103A1C" w:rsidR="40274C5A">
        <w:rPr>
          <w:lang w:val="fr-FR"/>
        </w:rPr>
        <w:t>….</w:t>
      </w:r>
      <w:r w:rsidRPr="48103A1C" w:rsidR="40274C5A">
        <w:rPr>
          <w:lang w:val="fr-FR"/>
        </w:rPr>
        <w:t>.</w:t>
      </w:r>
      <w:r w:rsidRPr="48103A1C" w:rsidR="40274C5A">
        <w:rPr>
          <w:lang w:val="fr-FR"/>
        </w:rPr>
        <w:t>“</w:t>
      </w:r>
      <w:r w:rsidRPr="48103A1C" w:rsidR="4ADB33C4">
        <w:rPr>
          <w:lang w:val="fr-FR"/>
        </w:rPr>
        <w:t xml:space="preserve"> </w:t>
      </w:r>
      <w:r w:rsidRPr="48103A1C" w:rsidR="40274C5A">
        <w:rPr>
          <w:lang w:val="fr-FR"/>
        </w:rPr>
        <w:t>„……………“ 20</w:t>
      </w:r>
      <w:r w:rsidRPr="48103A1C" w:rsidR="698F38DA">
        <w:rPr>
          <w:lang w:val="fr-FR"/>
        </w:rPr>
        <w:t>2</w:t>
      </w:r>
      <w:r w:rsidRPr="48103A1C" w:rsidR="137E01AD">
        <w:rPr>
          <w:lang w:val="fr-FR"/>
        </w:rPr>
        <w:t>5</w:t>
      </w:r>
      <w:r w:rsidRPr="48103A1C" w:rsidR="1DCBE59E">
        <w:rPr>
          <w:lang w:val="fr-FR"/>
        </w:rPr>
        <w:t xml:space="preserve">. </w:t>
      </w:r>
      <w:r w:rsidRPr="48103A1C" w:rsidR="39650C7D">
        <w:rPr>
          <w:lang w:val="fr-FR"/>
        </w:rPr>
        <w:t>a</w:t>
      </w:r>
    </w:p>
    <w:p w:rsidR="00B213FD" w:rsidP="00525398" w:rsidRDefault="00B213FD" w14:paraId="288ED9D8" w14:textId="77777777">
      <w:pPr>
        <w:contextualSpacing/>
        <w:jc w:val="both"/>
        <w:rPr>
          <w:lang w:val="fr-FR"/>
        </w:rPr>
      </w:pPr>
    </w:p>
    <w:p w:rsidRPr="00CF3970" w:rsidR="00B213FD" w:rsidP="00525398" w:rsidRDefault="00B213FD" w14:paraId="44210FAE" w14:textId="4A31DCDD">
      <w:pPr>
        <w:contextualSpacing/>
        <w:jc w:val="both"/>
        <w:rPr>
          <w:lang w:val="fr-FR"/>
        </w:rPr>
      </w:pPr>
      <w:r>
        <w:rPr>
          <w:lang w:val="fr-FR"/>
        </w:rPr>
        <w:t>(</w:t>
      </w:r>
      <w:proofErr w:type="spellStart"/>
      <w:proofErr w:type="gramStart"/>
      <w:r>
        <w:rPr>
          <w:lang w:val="fr-FR"/>
        </w:rPr>
        <w:t>allkirjastatud</w:t>
      </w:r>
      <w:proofErr w:type="spellEnd"/>
      <w:proofErr w:type="gramEnd"/>
      <w:r>
        <w:rPr>
          <w:lang w:val="fr-FR"/>
        </w:rPr>
        <w:t xml:space="preserve"> </w:t>
      </w:r>
      <w:proofErr w:type="spellStart"/>
      <w:r>
        <w:rPr>
          <w:lang w:val="fr-FR"/>
        </w:rPr>
        <w:t>digitaalselt</w:t>
      </w:r>
      <w:proofErr w:type="spellEnd"/>
      <w:r>
        <w:rPr>
          <w:lang w:val="fr-FR"/>
        </w:rPr>
        <w:t>)</w:t>
      </w:r>
    </w:p>
    <w:sectPr w:rsidRPr="00CF3970" w:rsidR="00B213FD" w:rsidSect="00B416DB">
      <w:footerReference w:type="default" r:id="rId15"/>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J" w:author="Maarja-Liis Lall - JUSTDIGI" w:date="2025-10-20T14:44:00Z" w:id="6">
    <w:p w:rsidR="00D009A0" w:rsidRDefault="00D009A0" w14:paraId="2E07A0FD" w14:textId="1BBB9744">
      <w:r>
        <w:annotationRef/>
      </w:r>
      <w:r w:rsidRPr="3F78D686">
        <w:t>Puuduv lõiketähis.</w:t>
      </w:r>
    </w:p>
  </w:comment>
  <w:comment w:initials="MK" w:author="Merike Koppel - JUSTDIGI" w:date="2025-10-20T12:05:00Z" w:id="8">
    <w:p w:rsidR="00384C81" w:rsidP="00384C81" w:rsidRDefault="00384C81" w14:paraId="25445AE4" w14:textId="77777777">
      <w:pPr>
        <w:pStyle w:val="CommentText"/>
      </w:pPr>
      <w:r>
        <w:rPr>
          <w:rStyle w:val="CommentReference"/>
        </w:rPr>
        <w:annotationRef/>
      </w:r>
      <w:r>
        <w:t>NB!</w:t>
      </w:r>
    </w:p>
  </w:comment>
  <w:comment w:initials="MK" w:author="Merike Koppel - JUSTDIGI" w:date="2025-10-14T10:01:00Z" w:id="21">
    <w:p w:rsidR="00D65A43" w:rsidP="00D65A43" w:rsidRDefault="00D65A43" w14:paraId="36F20488" w14:textId="63029C79">
      <w:pPr>
        <w:pStyle w:val="CommentText"/>
      </w:pPr>
      <w:r>
        <w:rPr>
          <w:rStyle w:val="CommentReference"/>
        </w:rPr>
        <w:annotationRef/>
      </w:r>
      <w:r>
        <w:t>NB!</w:t>
      </w:r>
    </w:p>
  </w:comment>
  <w:comment w:initials="MJ" w:author="Maarja-Liis Lall - JUSTDIGI" w:date="2025-10-20T16:03:00Z" w:id="24">
    <w:p w:rsidR="00D009A0" w:rsidRDefault="00D009A0" w14:paraId="14A901C5" w14:textId="0ADCA332">
      <w:r>
        <w:annotationRef/>
      </w:r>
      <w:r w:rsidRPr="3E154CE6">
        <w:t>kuna volitusnorm ainult üks lõige, siis oleks hea lisada viide ka konkreetsele lõikele.</w:t>
      </w:r>
    </w:p>
  </w:comment>
  <w:comment w:initials="MJ" w:author="Maarja-Liis Lall - JUSTDIGI" w:date="2025-10-20T14:03:00Z" w:id="27">
    <w:p w:rsidR="00D009A0" w:rsidRDefault="00D009A0" w14:paraId="10FAFB50" w14:textId="5032F4BC">
      <w:r>
        <w:annotationRef/>
      </w:r>
      <w:r w:rsidRPr="50CBBF5F">
        <w:t>Lõiketähis puudu</w:t>
      </w:r>
    </w:p>
  </w:comment>
  <w:comment w:initials="MK" w:author="Merike Koppel - JUSTDIGI" w:date="2025-10-20T10:21:00Z" w:id="30">
    <w:p w:rsidR="00540000" w:rsidP="00540000" w:rsidRDefault="00F536A7" w14:paraId="13555171" w14:textId="77777777">
      <w:pPr>
        <w:pStyle w:val="CommentText"/>
      </w:pPr>
      <w:r>
        <w:rPr>
          <w:rStyle w:val="CommentReference"/>
        </w:rPr>
        <w:annotationRef/>
      </w:r>
      <w:r w:rsidR="00540000">
        <w:t>Paragrahvides 6, 18 ja 53: "</w:t>
      </w:r>
      <w:r w:rsidR="00540000">
        <w:rPr>
          <w:color w:val="202020"/>
          <w:highlight w:val="white"/>
        </w:rPr>
        <w:t>universaalse postiteenuse osutamise tegevusloa", ühtluse huvides võiks ka siin nii.</w:t>
      </w:r>
    </w:p>
  </w:comment>
  <w:comment w:initials="MK" w:author="Merike Koppel - JUSTDIGI" w:date="2025-10-20T08:15:00Z" w:id="35">
    <w:p w:rsidR="00BA6A2E" w:rsidP="00BA6A2E" w:rsidRDefault="00251C98" w14:paraId="2BDB6340" w14:textId="77777777">
      <w:pPr>
        <w:pStyle w:val="CommentText"/>
      </w:pPr>
      <w:r>
        <w:rPr>
          <w:rStyle w:val="CommentReference"/>
        </w:rPr>
        <w:annotationRef/>
      </w:r>
      <w:r w:rsidR="00BA6A2E">
        <w:t>Küsin igaks juhuks, kas siin ei peaks täpsustama: "postiteenuste"? SKs lk 12</w:t>
      </w:r>
    </w:p>
  </w:comment>
  <w:comment w:initials="MJ" w:author="Maarja-Liis Lall - JUSTDIGI" w:date="2025-10-20T16:42:00Z" w:id="36">
    <w:p w:rsidR="00D009A0" w:rsidRDefault="00D009A0" w14:paraId="440475C0" w14:textId="501861E9">
      <w:r>
        <w:annotationRef/>
      </w:r>
      <w:r w:rsidRPr="52F2B9CC">
        <w:t xml:space="preserve">Leidsin põhjalikuma kontrolli käigus siiski, et selle lõike p 1 kohta on isegi üks ringkonnakohtu lahend: </w:t>
      </w:r>
      <w:hyperlink r:id="rId1">
        <w:r w:rsidRPr="4AEC838D">
          <w:t>3-21-1021/33</w:t>
        </w:r>
      </w:hyperlink>
      <w:r w:rsidRPr="70449686">
        <w:t>, mistõttu järjepidevuse mõttes oleks hea jätta kullerpost punkti 1. Kui leiate, et pigem tahaks tähestikulist järjekorda, siis kui loetelus on ka "muu(d) ...", siis see peaks olema alati viimane, isegi kui muu loetelu tähestikulises järjekorras. Arvestades siiski eeltoodut, siis on siin põhjendatud kalduda kõrvale HÕNTE üldreeglist ja ei pea tähestikulisse järjekorda panema.</w:t>
      </w:r>
    </w:p>
  </w:comment>
  <w:comment w:initials="MK" w:author="Merike Koppel - JUSTDIGI" w:date="2025-10-14T10:04:00Z" w:id="39">
    <w:p w:rsidR="00EB5AD0" w:rsidP="00EB5AD0" w:rsidRDefault="00E072AD" w14:paraId="539F9FDE" w14:textId="77777777">
      <w:pPr>
        <w:pStyle w:val="CommentText"/>
      </w:pPr>
      <w:r>
        <w:rPr>
          <w:rStyle w:val="CommentReference"/>
        </w:rPr>
        <w:annotationRef/>
      </w:r>
      <w:r w:rsidR="00EB5AD0">
        <w:t xml:space="preserve">Mida selle "kaubamahud" all mõeldud on? "kaubaveo maht"? Esiteks sõna "maht" ei saa mitmuses kasutada, "maht" on millegi suurus v hulk ja seda kasutatakse ainsuses, nt toodangu maht, kaubakäibe maht, ehitustööde maht, eelarve maht jne. </w:t>
      </w:r>
    </w:p>
    <w:p w:rsidR="00EB5AD0" w:rsidP="00EB5AD0" w:rsidRDefault="00EB5AD0" w14:paraId="2DC4E66F" w14:textId="77777777">
      <w:pPr>
        <w:pStyle w:val="CommentText"/>
      </w:pPr>
      <w:r>
        <w:t>"kaubamaht" tähendaks kauba suurust v hulka, seega tekib küsimus, mis ühikutes seda siis mõõdetakse, konteinerites, kuupmeetrites? Kas kauba suurus v hulk on siinkohal oluline?</w:t>
      </w:r>
    </w:p>
    <w:p w:rsidR="00EB5AD0" w:rsidP="00EB5AD0" w:rsidRDefault="00EB5AD0" w14:paraId="75C9018B" w14:textId="77777777">
      <w:pPr>
        <w:pStyle w:val="CommentText"/>
      </w:pPr>
      <w:r>
        <w:t>Teiseks, "kaup" on ostu-müügi objekt. Miks räägitakse postiteenuste puhul kaubast?</w:t>
      </w:r>
    </w:p>
    <w:p w:rsidR="00EB5AD0" w:rsidP="00EB5AD0" w:rsidRDefault="00EB5AD0" w14:paraId="6306DD0C" w14:textId="77777777">
      <w:pPr>
        <w:pStyle w:val="CommentText"/>
      </w:pPr>
      <w:r>
        <w:t>Kas on mõeldud: "postivahetuskeskuse osutatavate postiteenuste prognoositav maht" või "postivahetuskeskuse edastatavate saadetiste prognoositav hulk"?</w:t>
      </w:r>
    </w:p>
  </w:comment>
  <w:comment w:initials="MK" w:author="Merike Koppel - JUSTDIGI" w:date="2025-10-20T10:39:00Z" w:id="40">
    <w:p w:rsidR="00BA6A2E" w:rsidP="00BA6A2E" w:rsidRDefault="00881BE9" w14:paraId="29D4DF35" w14:textId="1AE2F880">
      <w:pPr>
        <w:pStyle w:val="CommentText"/>
      </w:pPr>
      <w:r>
        <w:rPr>
          <w:rStyle w:val="CommentReference"/>
        </w:rPr>
        <w:annotationRef/>
      </w:r>
      <w:r w:rsidR="00BA6A2E">
        <w:t>Küsin igaks juhuks, kas siin ei peaks täpsustama, mis andmed?</w:t>
      </w:r>
    </w:p>
  </w:comment>
  <w:comment w:initials="MJ" w:author="Maarja-Liis Lall - JUSTDIGI" w:date="2025-10-20T15:12:00Z" w:id="41">
    <w:p w:rsidR="00D009A0" w:rsidRDefault="00D009A0" w14:paraId="797E47CC" w14:textId="3CB0E808">
      <w:r>
        <w:annotationRef/>
      </w:r>
      <w:r w:rsidRPr="068021AF">
        <w:t>Kuivõrd kahe peatüki piiri peal, palume lisada viite ka peatükile, kuhu paragrahv lisandub.</w:t>
      </w:r>
    </w:p>
  </w:comment>
  <w:comment w:initials="MK" w:author="Merike Koppel - JUSTDIGI" w:date="2025-10-14T10:05:00Z" w:id="47">
    <w:p w:rsidR="000B313E" w:rsidP="000B313E" w:rsidRDefault="000B313E" w14:paraId="07D1681A" w14:textId="30E99A11">
      <w:pPr>
        <w:pStyle w:val="CommentText"/>
      </w:pPr>
      <w:r>
        <w:rPr>
          <w:rStyle w:val="CommentReference"/>
        </w:rPr>
        <w:annotationRef/>
      </w:r>
      <w:r>
        <w:t>NB!</w:t>
      </w:r>
    </w:p>
  </w:comment>
  <w:comment xmlns:w="http://schemas.openxmlformats.org/wordprocessingml/2006/main" w:initials="MJ" w:author="Maarja-Liis Lall - JUSTDIGI" w:date="10/20/2025 08:15:00" w:id="49">
    <w:p xmlns:w14="http://schemas.microsoft.com/office/word/2010/wordml" w:rsidR="021B9215" w:rsidRDefault="0CD4E5D9" w14:paraId="76607BF2" w14:textId="20D73E5C">
      <w:pPr>
        <w:pStyle w:val="CommentText"/>
      </w:pPr>
      <w:r>
        <w:rPr>
          <w:rStyle w:val="CommentReference"/>
        </w:rPr>
        <w:annotationRef/>
      </w:r>
      <w:r w:rsidRPr="6451D00B" w:rsidR="04C1FC75">
        <w:t>Kui paragrahvis on samas käändes nii asendatav kui asendaja, siis ei ole vajalik seda märkida, palun vaadake üle.</w:t>
      </w:r>
    </w:p>
  </w:comment>
  <w:comment w:initials="MK" w:author="Merike Koppel - JUSTDIGI" w:date="2025-10-14T10:20:00Z" w:id="58">
    <w:p w:rsidR="00BA6A2E" w:rsidP="00BA6A2E" w:rsidRDefault="00BE2BE9" w14:paraId="37F955F1" w14:textId="77777777">
      <w:pPr>
        <w:pStyle w:val="CommentText"/>
      </w:pPr>
      <w:r>
        <w:rPr>
          <w:rStyle w:val="CommentReference"/>
        </w:rPr>
        <w:annotationRef/>
      </w:r>
      <w:r w:rsidR="00BA6A2E">
        <w:t>Kuna tegu on mingit liiki, mitte kellegi või millegi teenusega (nt rätsepa või raamatukogu teenused), siis kokku: rahasiirdeteenust</w:t>
      </w:r>
    </w:p>
  </w:comment>
  <w:comment w:initials="MJ" w:author="Maarja-Liis Lall - JUSTDIGI" w:date="2025-10-20T15:18:00Z" w:id="71">
    <w:p w:rsidR="00D009A0" w:rsidRDefault="00D009A0" w14:paraId="5B9D6F45" w14:textId="3C9F13C2">
      <w:r>
        <w:annotationRef/>
      </w:r>
      <w:r w:rsidRPr="4335AB89">
        <w:t>vormeli algust tähistav jutumärk ei ole rasvaselt.</w:t>
      </w:r>
    </w:p>
  </w:comment>
  <w:comment w:initials="MK" w:author="Merike Koppel - JUSTDIGI" w:date="2025-10-20T13:21:00Z" w:id="74">
    <w:p w:rsidR="00E16BE6" w:rsidP="00E16BE6" w:rsidRDefault="00BE3082" w14:paraId="366F5B63" w14:textId="77777777">
      <w:pPr>
        <w:pStyle w:val="CommentText"/>
      </w:pPr>
      <w:r>
        <w:rPr>
          <w:rStyle w:val="CommentReference"/>
        </w:rPr>
        <w:annotationRef/>
      </w:r>
      <w:r w:rsidR="00E16BE6">
        <w:t xml:space="preserve">"kooskõlastama" tähendab ÕSi järgi </w:t>
      </w:r>
      <w:r w:rsidR="00E16BE6">
        <w:rPr>
          <w:color w:val="000000"/>
          <w:highlight w:val="white"/>
        </w:rPr>
        <w:t>midagi kellegagi või millegagi kooskõlla viima ja "kooskõlastaja" on siis keegi või miski,</w:t>
      </w:r>
      <w:r w:rsidR="00E16BE6">
        <w:rPr>
          <w:color w:val="173148"/>
          <w:highlight w:val="white"/>
        </w:rPr>
        <w:t xml:space="preserve"> kes või mis viib midagi kellegagi või millegagi kooskõlla ja selles tähenduses on selline kasutus (kooskõlastama Konkurentsiametiga) õige … Nende sõnade tegelik kasutus aga näitab, et neid sõnu kasutatakse ka teises tähenduses, nimelt kooskõlastama - kooskõlastust andma … Ühes tekstis võiks seda sõna kasutada siiski ühes tähenduses, muidu tekib segadus .. seetõttu ühtlustasin ...</w:t>
      </w:r>
    </w:p>
  </w:comment>
  <w:comment w:initials="MK" w:author="Merike Koppel - JUSTDIGI" w:date="2025-10-20T08:24:00Z" w:id="77">
    <w:p w:rsidR="00927394" w:rsidP="00927394" w:rsidRDefault="00124614" w14:paraId="5A57A5F0" w14:textId="006442A8">
      <w:pPr>
        <w:pStyle w:val="CommentText"/>
      </w:pPr>
      <w:r>
        <w:rPr>
          <w:rStyle w:val="CommentReference"/>
        </w:rPr>
        <w:annotationRef/>
      </w:r>
      <w:r w:rsidR="00927394">
        <w:t xml:space="preserve">Esiteks, kas mõte ongi: "kapitalikulu olemasolu järjepidev tagamine"? </w:t>
      </w:r>
    </w:p>
    <w:p w:rsidR="00927394" w:rsidP="00927394" w:rsidRDefault="00927394" w14:paraId="6AEDE062" w14:textId="77777777">
      <w:pPr>
        <w:pStyle w:val="CommentText"/>
      </w:pPr>
      <w:r>
        <w:t>Teiseks, selleks et kasutada sõna "ehk" peab selle mõlemal pool asuval sõnal või sõnaühendil olema sama tähendus või see peab</w:t>
      </w:r>
      <w:r>
        <w:rPr>
          <w:color w:val="000000"/>
          <w:highlight w:val="white"/>
        </w:rPr>
        <w:t> siduma kaht väljendit, milledest viimane selgitab esimest või annab seda edasi teiste sõnadega.</w:t>
      </w:r>
      <w:r>
        <w:t xml:space="preserve"> Kas on nii, et põhivara kulum = ärikasum? Või on mõeldud ikka "põhjendatud kapitalikulu katmine ja põhjendatud tulukus"?</w:t>
      </w:r>
    </w:p>
  </w:comment>
  <w:comment w:initials="MK" w:author="Merike Koppel - JUSTDIGI" w:date="2025-10-17T09:56:00Z" w:id="79">
    <w:p w:rsidR="008D7B34" w:rsidP="008D7B34" w:rsidRDefault="00C67909" w14:paraId="5E02E706" w14:textId="77777777">
      <w:pPr>
        <w:pStyle w:val="CommentText"/>
      </w:pPr>
      <w:r>
        <w:rPr>
          <w:rStyle w:val="CommentReference"/>
        </w:rPr>
        <w:annotationRef/>
      </w:r>
      <w:r w:rsidR="008D7B34">
        <w:t xml:space="preserve">Eeldan, et mõte ei ole siiski: kulusid tagada (kulusid ei saa vast tagada, v.a kulu mille all peetakse silmas </w:t>
      </w:r>
      <w:r w:rsidR="008D7B34">
        <w:rPr>
          <w:color w:val="3F3F3F"/>
          <w:highlight w:val="white"/>
        </w:rPr>
        <w:t>tulu tekkimiseks vajalikke väljaminekuid) ega nende olemasolu  järjepidevalt tagada? Kahtlustan, et siin on ikka mõeldud "kulude katmist", nagu ka järgnevas punktis? Küsimus on siis selles, mida selle põhjendatud tasu kehtestamisega soovitakse järjepidevalt tagada? Kas on mõeldudki, et põhjendatud tasu kehtestamine on kulude tekkimise eeltingimus? Või on siiski mõte: "… kulude katmine"</w:t>
      </w:r>
    </w:p>
  </w:comment>
  <w:comment w:initials="MK" w:author="Merike Koppel - JUSTDIGI" w:date="2025-10-20T08:33:00Z" w:id="82">
    <w:p w:rsidR="00830AF1" w:rsidP="00830AF1" w:rsidRDefault="00830AF1" w14:paraId="2098616D" w14:textId="211F6401">
      <w:pPr>
        <w:pStyle w:val="CommentText"/>
      </w:pPr>
      <w:r>
        <w:rPr>
          <w:rStyle w:val="CommentReference"/>
        </w:rPr>
        <w:annotationRef/>
      </w:r>
      <w:r>
        <w:t>Või siiski: "Tegevuskulude põhjendatust hinnatakse"?</w:t>
      </w:r>
    </w:p>
  </w:comment>
  <w:comment w:initials="MK" w:author="Merike Koppel - JUSTDIGI" w:date="2025-10-17T09:59:00Z" w:id="83">
    <w:p w:rsidR="00D61379" w:rsidP="00D61379" w:rsidRDefault="008F5F12" w14:paraId="1EA71F55" w14:textId="77777777">
      <w:pPr>
        <w:pStyle w:val="CommentText"/>
      </w:pPr>
      <w:r>
        <w:rPr>
          <w:rStyle w:val="CommentReference"/>
        </w:rPr>
        <w:annotationRef/>
      </w:r>
      <w:r w:rsidR="00D61379">
        <w:t>"sponsorlus" tähendab tegevust (lus-liide), see ei ole kulu, tuleb täpsustada, et see sobiks siia loetelusse</w:t>
      </w:r>
    </w:p>
  </w:comment>
  <w:comment w:initials="MK" w:author="Merike Koppel - JUSTDIGI" w:date="2025-10-20T11:14:00Z" w:id="88">
    <w:p w:rsidR="00E97C9C" w:rsidP="00E97C9C" w:rsidRDefault="00E97C9C" w14:paraId="732628B4" w14:textId="77777777">
      <w:pPr>
        <w:pStyle w:val="CommentText"/>
      </w:pPr>
      <w:r>
        <w:rPr>
          <w:rStyle w:val="CommentReference"/>
        </w:rPr>
        <w:annotationRef/>
      </w:r>
      <w:r>
        <w:t>Pigem nii</w:t>
      </w:r>
    </w:p>
  </w:comment>
  <w:comment w:initials="MK" w:author="Merike Koppel - JUSTDIGI" w:date="2025-10-20T11:55:00Z" w:id="93">
    <w:p w:rsidR="0089552A" w:rsidP="0089552A" w:rsidRDefault="007E6B20" w14:paraId="7B945E8D" w14:textId="77777777">
      <w:pPr>
        <w:pStyle w:val="CommentText"/>
      </w:pPr>
      <w:r>
        <w:rPr>
          <w:rStyle w:val="CommentReference"/>
        </w:rPr>
        <w:annotationRef/>
      </w:r>
      <w:r w:rsidR="0089552A">
        <w:t>Siin tekib küsimus mida kooskõlastatakse? Praeguses sõnastuses tasu ja muutmistaotlust? Või on mõeldud siiski: "esitab põhjendatud tasu ja selle suuruse muutmise kooskõlastamiseks Konkurentsiametile koos …"? Või siiski: "esitab Konkurentsiametile taotluse põhjendatud tasu ja selle suuruse muutmise kooskõlastamiseks koos …"?</w:t>
      </w:r>
    </w:p>
  </w:comment>
  <w:comment w:initials="MK" w:author="Merike Koppel - JUSTDIGI" w:date="2025-10-17T10:22:00Z" w:id="97">
    <w:p w:rsidR="00C738D9" w:rsidP="00C738D9" w:rsidRDefault="00C738D9" w14:paraId="0932FF19" w14:textId="627E0F84">
      <w:pPr>
        <w:pStyle w:val="CommentText"/>
      </w:pPr>
      <w:r>
        <w:rPr>
          <w:rStyle w:val="CommentReference"/>
        </w:rPr>
        <w:annotationRef/>
      </w:r>
      <w:r>
        <w:t>Pigem nii</w:t>
      </w:r>
    </w:p>
  </w:comment>
  <w:comment w:initials="MK" w:author="Merike Koppel - JUSTDIGI" w:date="2025-10-17T10:54:00Z" w:id="100">
    <w:p w:rsidR="00FC48E7" w:rsidP="00FC48E7" w:rsidRDefault="00137AA7" w14:paraId="77606935" w14:textId="77777777">
      <w:pPr>
        <w:pStyle w:val="CommentText"/>
      </w:pPr>
      <w:r>
        <w:rPr>
          <w:rStyle w:val="CommentReference"/>
        </w:rPr>
        <w:annotationRef/>
      </w:r>
      <w:r w:rsidR="00FC48E7">
        <w:t>Lõikes 4 ei räägita tasu kehtestamata jätmisest. Sättes ei kajastu SK selgitus: seaduse § 39</w:t>
      </w:r>
      <w:r w:rsidR="00FC48E7">
        <w:rPr>
          <w:vertAlign w:val="superscript"/>
        </w:rPr>
        <w:t>3</w:t>
      </w:r>
      <w:r w:rsidR="00FC48E7">
        <w:t xml:space="preserve"> lõike 5 alusel lisatakse võimalus kehtestada UPT põhjendatud tasu ilma Konkurentsiametiga kooskõlastamata, kooskõlas töölepingu seaduse § 29 lõike 5 alusel kehtestatud töötasu alammäära tõusu võrra juhul, kui UPT põhjendatud tasu ei ole kehtestatud lõike 4 alusel. </w:t>
      </w:r>
    </w:p>
    <w:p w:rsidR="00FC48E7" w:rsidP="00FC48E7" w:rsidRDefault="00FC48E7" w14:paraId="22D50DC9" w14:textId="77777777">
      <w:pPr>
        <w:pStyle w:val="CommentText"/>
      </w:pPr>
      <w:r>
        <w:t>Palun sõnastada selgemalt. Kui eeltingimus on tasu kehtestamata jätmine, siis nt nii: "Kui tasu jäetakse lõike 4 kohaselt kehtestamata, … vms. Kas siin kehtestatakse kohustus või siiski võimalus?</w:t>
      </w:r>
    </w:p>
  </w:comment>
  <w:comment w:initials="MJ" w:author="Maarja-Liis Lall - JUSTDIGI" w:date="2025-10-20T15:19:00Z" w:id="101">
    <w:p w:rsidR="00D009A0" w:rsidRDefault="00D009A0" w14:paraId="1F7F1A29" w14:textId="6B2BE3CF">
      <w:r>
        <w:annotationRef/>
      </w:r>
      <w:r w:rsidRPr="35A46A48">
        <w:t>Samuti palume viidata "Käesoleva paragrahvi lõike 4...", et viide oleks selgem.</w:t>
      </w:r>
    </w:p>
  </w:comment>
  <w:comment w:initials="MK" w:author="Merike Koppel - JUSTDIGI" w:date="2025-10-20T08:48:00Z" w:id="102">
    <w:p w:rsidR="0073552D" w:rsidP="0073552D" w:rsidRDefault="0073552D" w14:paraId="527DC356" w14:textId="4C3EB49C">
      <w:pPr>
        <w:pStyle w:val="CommentText"/>
      </w:pPr>
      <w:r>
        <w:rPr>
          <w:rStyle w:val="CommentReference"/>
        </w:rPr>
        <w:annotationRef/>
      </w:r>
      <w:r>
        <w:t>NB!</w:t>
      </w:r>
    </w:p>
  </w:comment>
  <w:comment w:initials="MK" w:author="Merike Koppel - JUSTDIGI" w:date="2025-10-20T08:45:00Z" w:id="114">
    <w:p w:rsidR="000E5E23" w:rsidP="000E5E23" w:rsidRDefault="00F62147" w14:paraId="67AAB6C0" w14:textId="77777777">
      <w:pPr>
        <w:pStyle w:val="CommentText"/>
      </w:pPr>
      <w:r>
        <w:rPr>
          <w:rStyle w:val="CommentReference"/>
        </w:rPr>
        <w:annotationRef/>
      </w:r>
      <w:r w:rsidR="000E5E23">
        <w:t>"sissemakse" on kohe tasutav osa maksta tulevast summast või makse oma kontolt muule kontole või kassasse … kas ei võiks olla lihtsalt "maksete", sest kehtivas ka ei kasutata seda sõna, mistõttu võib tekkida küsimus, et kuhu sissemakse?</w:t>
      </w:r>
    </w:p>
  </w:comment>
  <w:comment w:initials="MK" w:author="Merike Koppel - JUSTDIGI" w:date="2025-10-21T11:15:00Z" w:id="118">
    <w:p w:rsidR="00AA0331" w:rsidP="00AA0331" w:rsidRDefault="00AA0331" w14:paraId="2B206FA3" w14:textId="77777777">
      <w:pPr>
        <w:pStyle w:val="CommentText"/>
      </w:pPr>
      <w:r>
        <w:rPr>
          <w:rStyle w:val="CommentReference"/>
        </w:rPr>
        <w:annotationRef/>
      </w:r>
      <w:r>
        <w:t>NB!</w:t>
      </w:r>
    </w:p>
  </w:comment>
  <w:comment w:initials="MK" w:author="Merike Koppel - JUSTDIGI" w:date="2025-10-17T10:37:00Z" w:id="120">
    <w:p w:rsidR="003F1F3A" w:rsidP="003F1F3A" w:rsidRDefault="003F1F3A" w14:paraId="2553E5DC" w14:textId="6C460109">
      <w:pPr>
        <w:pStyle w:val="CommentText"/>
      </w:pPr>
      <w:r>
        <w:rPr>
          <w:rStyle w:val="CommentReference"/>
        </w:rPr>
        <w:annotationRef/>
      </w:r>
      <w:r>
        <w:t>NB! punkt</w:t>
      </w:r>
    </w:p>
  </w:comment>
  <w:comment xmlns:w="http://schemas.openxmlformats.org/wordprocessingml/2006/main" w:initials="MJ" w:author="Maarja-Liis Lall - JUSTDIGI" w:date="2025-10-21T14:43:35" w:id="587803394">
    <w:p xmlns:w14="http://schemas.microsoft.com/office/word/2010/wordml" xmlns:w="http://schemas.openxmlformats.org/wordprocessingml/2006/main" w:rsidR="7FFDB94D" w:rsidRDefault="24DACAA3" w14:paraId="0FCA54F0" w14:textId="2E1BDD1A">
      <w:pPr>
        <w:pStyle w:val="CommentText"/>
      </w:pPr>
      <w:r>
        <w:rPr>
          <w:rStyle w:val="CommentReference"/>
        </w:rPr>
        <w:annotationRef/>
      </w:r>
      <w:r w:rsidRPr="15E07882" w:rsidR="601174F4">
        <w:t>Palume selgitada, kas ja miks ei ole siin kehtestamise kohustuse juures märgitud kavandatava PostiS § 39.2 lg-s 1 märgitud osiseid, sh et tagatud oleks mittediskrimineerimine, sama tasu kogu riigi territooriumil ning universaalse postiteenuse kättesaadavus kõigile kasutajatele.</w:t>
      </w:r>
    </w:p>
  </w:comment>
  <w:comment xmlns:w="http://schemas.openxmlformats.org/wordprocessingml/2006/main" w:initials="MJ" w:author="Maarja-Liis Lall - JUSTDIGI" w:date="2025-10-21T15:50:54" w:id="153580656">
    <w:p xmlns:w14="http://schemas.microsoft.com/office/word/2010/wordml" xmlns:w="http://schemas.openxmlformats.org/wordprocessingml/2006/main" w:rsidR="5E086BF3" w:rsidRDefault="399597A0" w14:paraId="5042DB37" w14:textId="2AF6D29B">
      <w:pPr>
        <w:pStyle w:val="CommentText"/>
      </w:pPr>
      <w:r>
        <w:rPr>
          <w:rStyle w:val="CommentReference"/>
        </w:rPr>
        <w:annotationRef/>
      </w:r>
      <w:r w:rsidRPr="59E64097" w:rsidR="23AA3654">
        <w:t>Palume mitte panna konkreetset tähtaega, kui ei ole teada, kas seadus jõutakse vastu võtta. Samuti peab jääma põhjendatud vacatio legis. Riigikohus on märkinud (</w:t>
      </w:r>
      <w:hyperlink xmlns:r="http://schemas.openxmlformats.org/officeDocument/2006/relationships" r:id="R9633ec82fff74f3f">
        <w:r w:rsidRPr="6CA2762E" w:rsidR="7D0FC464">
          <w:rPr>
            <w:rStyle w:val="Hyperlink"/>
          </w:rPr>
          <w:t>RKPJKo 02.12.2004, 3-4-1-20-04</w:t>
        </w:r>
      </w:hyperlink>
      <w:r w:rsidRPr="3F3BBC5D" w:rsidR="267A20C9">
        <w:t xml:space="preserve">, p 26; </w:t>
      </w:r>
      <w:hyperlink xmlns:r="http://schemas.openxmlformats.org/officeDocument/2006/relationships" r:id="R2a370fccd77441a4">
        <w:r w:rsidRPr="0BE84426" w:rsidR="43BE5EDC">
          <w:rPr>
            <w:rStyle w:val="Hyperlink"/>
          </w:rPr>
          <w:t>RKÜKo 16.03.2010, 3-4-1-8-09</w:t>
        </w:r>
      </w:hyperlink>
      <w:r w:rsidRPr="6A7E3D44" w:rsidR="2720C71E">
        <w:t xml:space="preserve">, p 83; </w:t>
      </w:r>
      <w:hyperlink xmlns:r="http://schemas.openxmlformats.org/officeDocument/2006/relationships" r:id="R6ccd1fd1187c4c20">
        <w:r w:rsidRPr="591F6828" w:rsidR="2F0456A3">
          <w:rPr>
            <w:rStyle w:val="Hyperlink"/>
          </w:rPr>
          <w:t>RKPJKo 31.01.2012, 3-4-1-24-11</w:t>
        </w:r>
      </w:hyperlink>
      <w:r w:rsidRPr="68061E3C" w:rsidR="1E5154B3">
        <w:t>, p-d 66 ja 67), et õiguskindluse põhimõte (PS § 10) nõuab muu hulgas, et uute regulatsioonide jõustamiseks tuleb ette näha mõistlik aeg, mille jooksul adressaadid saavad uute normidega tutvuda ning oma tegevuse vastavalt ümber korraldada. PS §-s 108 sätestatust lühema vacatio legis’e kavandamise korral tuleb hinnata, kas normiadressaatidele jääb oma tegevuse ümberkorraldamiseks piisavalt aega. Ebapiisava pikkusega vacatio legis võib kaasa tuua seaduse põhiseadusvastaseks tunnistamise, kuna võib olla vastuolus mõne põhiõigusega või KOV põhiseadusliku taga</w:t>
      </w:r>
      <w:r w:rsidRPr="68061E3C" w:rsidR="1E5154B3">
        <w:t>tisega koostoimes õiguskindluse põhimõttega.</w:t>
      </w:r>
    </w:p>
  </w:comment>
  <w:comment xmlns:w="http://schemas.openxmlformats.org/wordprocessingml/2006/main" w:initials="MJ" w:author="Maarja-Liis Lall - JUSTDIGI" w:date="2025-10-21T17:33:12" w:id="1154292392">
    <w:p xmlns:w14="http://schemas.microsoft.com/office/word/2010/wordml" xmlns:w="http://schemas.openxmlformats.org/wordprocessingml/2006/main" w:rsidR="6080B45F" w:rsidRDefault="30654682" w14:paraId="4EBE8995" w14:textId="50138802">
      <w:pPr>
        <w:pStyle w:val="CommentText"/>
      </w:pPr>
      <w:r>
        <w:rPr>
          <w:rStyle w:val="CommentReference"/>
        </w:rPr>
        <w:annotationRef/>
      </w:r>
      <w:r w:rsidRPr="0FDA82B4" w:rsidR="7F522A05">
        <w:t>Kas eelnõu § 1 p 4 ei peaks ka siin loetelus olema, sest see seondub ka tegevusloa regulatsiooniga.</w:t>
      </w:r>
    </w:p>
  </w:comment>
  <w:comment xmlns:w="http://schemas.openxmlformats.org/wordprocessingml/2006/main" w:initials="MJ" w:author="Maarja-Liis Lall - JUSTDIGI" w:date="2025-10-21T17:35:19" w:id="1397026892">
    <w:p xmlns:w14="http://schemas.microsoft.com/office/word/2010/wordml" xmlns:w="http://schemas.openxmlformats.org/wordprocessingml/2006/main" w:rsidR="0B61E055" w:rsidRDefault="305A8367" w14:paraId="311F26E2" w14:textId="554F0BDD">
      <w:pPr>
        <w:pStyle w:val="CommentText"/>
      </w:pPr>
      <w:r>
        <w:rPr>
          <w:rStyle w:val="CommentReference"/>
        </w:rPr>
        <w:annotationRef/>
      </w:r>
      <w:r w:rsidRPr="12535364" w:rsidR="11573465">
        <w:t>Samuti EN § 1 p-d 33-35 seonduvad tegevusloaga.</w:t>
      </w:r>
    </w:p>
  </w:comment>
  <w:comment xmlns:w="http://schemas.openxmlformats.org/wordprocessingml/2006/main" w:initials="MJ" w:author="Maarja-Liis Lall - JUSTDIGI" w:date="2025-10-21T17:39:36" w:id="394714821">
    <w:p xmlns:w14="http://schemas.microsoft.com/office/word/2010/wordml" xmlns:w="http://schemas.openxmlformats.org/wordprocessingml/2006/main" w:rsidR="1E0E8944" w:rsidRDefault="4F2E660B" w14:paraId="2E6D4158" w14:textId="1CC3089C">
      <w:pPr>
        <w:pStyle w:val="CommentText"/>
      </w:pPr>
      <w:r>
        <w:rPr>
          <w:rStyle w:val="CommentReference"/>
        </w:rPr>
        <w:annotationRef/>
      </w:r>
      <w:r w:rsidRPr="3AF5FA49" w:rsidR="708974C8">
        <w:t>NB! Vaadata üle viited, mis on muutunud EN muutmise tõttu.</w:t>
      </w:r>
    </w:p>
  </w:comment>
  <w:comment xmlns:w="http://schemas.openxmlformats.org/wordprocessingml/2006/main" w:initials="MJ" w:author="Maarja-Liis Lall - JUSTDIGI" w:date="2025-10-21T18:48:06" w:id="944533184">
    <w:p xmlns:w14="http://schemas.microsoft.com/office/word/2010/wordml" xmlns:w="http://schemas.openxmlformats.org/wordprocessingml/2006/main" w:rsidR="3DA85D2D" w:rsidRDefault="11FC05FF" w14:paraId="3F43EC5D" w14:textId="68EE8D89">
      <w:pPr>
        <w:pStyle w:val="CommentText"/>
      </w:pPr>
      <w:r>
        <w:rPr>
          <w:rStyle w:val="CommentReference"/>
        </w:rPr>
        <w:annotationRef/>
      </w:r>
      <w:r w:rsidRPr="548A6A85" w:rsidR="3AE773A2">
        <w:t>Need punktid seonduvad uue põhjendatud tasu regulatsiooniga, mitte otseselt tegevusloaga, seega on küsimus, miks see punkt siin loetelus on. Seletuskirjas pole ka seda selgitatud. Ülejäänud põhjendatud tasu regulatsiooni osas pole jõustumise osas eriaega võrreldes lõikega 1. Palume selgitada</w:t>
      </w:r>
    </w:p>
  </w:comment>
  <w:comment xmlns:w="http://schemas.openxmlformats.org/wordprocessingml/2006/main" w:initials="MJ" w:author="Maarja-Liis Lall - JUSTDIGI" w:date="2025-10-22T10:12:35" w:id="712788401">
    <w:p xmlns:w14="http://schemas.microsoft.com/office/word/2010/wordml" xmlns:w="http://schemas.openxmlformats.org/wordprocessingml/2006/main" w:rsidR="235D2A53" w:rsidRDefault="4C5C156C" w14:paraId="46A05B93" w14:textId="613D8F1C">
      <w:pPr>
        <w:pStyle w:val="CommentText"/>
      </w:pPr>
      <w:r>
        <w:rPr>
          <w:rStyle w:val="CommentReference"/>
        </w:rPr>
        <w:annotationRef/>
      </w:r>
      <w:r w:rsidRPr="30DFE82D" w:rsidR="3F2F9D23">
        <w:t>Kas selle normiga on mõeldud ka olukorda, kus PostiS § 39.3 lg 5 järgi ei kehtestata PostiS § 39.3 lg 4 kohaselt (mis viitab omakorda lg-le 2) põhjendatud tasu, vaid lähtutakse TLS alammäära tõusust? Praegusel juhul ei ole selle erandliku (aga siiski võimaliku) olukorraga meie hinnangul arvestatud siin lõikes. St on võimalik, et tasu kehtestatakse PostisS § 39.3 lg 5 järgi, mitte lg 2 järgi. Sellisel juhul aga ikkagi justkui peaks selle lõike kohaselt kehtima taskukohane tasu.</w:t>
      </w:r>
    </w:p>
    <w:p xmlns:w14="http://schemas.microsoft.com/office/word/2010/wordml" xmlns:w="http://schemas.openxmlformats.org/wordprocessingml/2006/main" w:rsidR="3603DB99" w:rsidRDefault="1F780A57" w14:paraId="65FE21CF" w14:textId="5DBFF2E9">
      <w:pPr>
        <w:pStyle w:val="CommentText"/>
      </w:pPr>
    </w:p>
    <w:p xmlns:w14="http://schemas.microsoft.com/office/word/2010/wordml" xmlns:w="http://schemas.openxmlformats.org/wordprocessingml/2006/main" w:rsidR="1C5E7EDB" w:rsidRDefault="38CA9A11" w14:paraId="490FA0F8" w14:textId="0905955C">
      <w:pPr>
        <w:pStyle w:val="CommentText"/>
      </w:pPr>
      <w:r w:rsidRPr="4C74B64F" w:rsidR="795273D1">
        <w:t>Samuti võib juhtuda, et taskukohase tasu regulatsiooni on vajalik kohaldada pikemalt kui EN § 4 lg 2 tähtaeg ette näeb.</w:t>
      </w:r>
    </w:p>
    <w:p xmlns:w14="http://schemas.microsoft.com/office/word/2010/wordml" xmlns:w="http://schemas.openxmlformats.org/wordprocessingml/2006/main" w:rsidR="2ABFCE9C" w:rsidRDefault="357A5509" w14:paraId="51E37326" w14:textId="3C366148">
      <w:pPr>
        <w:pStyle w:val="CommentText"/>
      </w:pPr>
    </w:p>
    <w:p xmlns:w14="http://schemas.microsoft.com/office/word/2010/wordml" xmlns:w="http://schemas.openxmlformats.org/wordprocessingml/2006/main" w:rsidR="03EEC500" w:rsidRDefault="66EC96B8" w14:paraId="4B421F89" w14:textId="76D5CD27">
      <w:pPr>
        <w:pStyle w:val="CommentText"/>
      </w:pPr>
      <w:r w:rsidRPr="2067436E" w:rsidR="1AC4740D">
        <w:t>Palume läbi mõelda need olukorrad ja konkreetsemalt paika panna see ajahetk, mis ajani kohaldub taskukohane tasu ja mis ajast alates kehtib põhjendatud tasu ning sellest tulenevalt ka erinevate regulatsioonide rakendamine.</w:t>
      </w:r>
    </w:p>
  </w:comment>
  <w:comment xmlns:w="http://schemas.openxmlformats.org/wordprocessingml/2006/main" w:initials="MJ" w:author="Maarja-Liis Lall - JUSTDIGI" w:date="10/22/2025 10:14:24" w:id="1099406058">
    <w:p xmlns:w14="http://schemas.microsoft.com/office/word/2010/wordml" w:rsidR="24C7E4F9" w:rsidRDefault="506C6EBE" w14:paraId="1EB2B89C" w14:textId="0E99F0F5">
      <w:pPr>
        <w:pStyle w:val="CommentText"/>
      </w:pPr>
      <w:r>
        <w:rPr>
          <w:rStyle w:val="CommentReference"/>
        </w:rPr>
        <w:annotationRef/>
      </w:r>
      <w:r w:rsidRPr="066AB5F4" w:rsidR="08D47D11">
        <w:t>Kas siin peaks olema viide selle sätte mõjule üksnes esmakordsel rakendamisel?</w:t>
      </w:r>
    </w:p>
  </w:comment>
  <w:comment xmlns:w="http://schemas.openxmlformats.org/wordprocessingml/2006/main" w:initials="MJ" w:author="Maarja-Liis Lall - JUSTDIGI" w:date="2025-10-22T10:34:24" w:id="1168128232">
    <w:p xmlns:w14="http://schemas.microsoft.com/office/word/2010/wordml" xmlns:w="http://schemas.openxmlformats.org/wordprocessingml/2006/main" w:rsidR="75341A32" w:rsidRDefault="49E1592F" w14:paraId="4BC2D45C" w14:textId="4459CDF1">
      <w:pPr>
        <w:pStyle w:val="CommentText"/>
      </w:pPr>
      <w:r>
        <w:rPr>
          <w:rStyle w:val="CommentReference"/>
        </w:rPr>
        <w:annotationRef/>
      </w:r>
      <w:r w:rsidRPr="7B1B0A67" w:rsidR="2598F933">
        <w:t>Kas on vajalik eraldi välja tuua viide just punktile 1, st et ka punktile 2 kohaldub ju teistes asjakohastes õigusaktides sätestatu.</w:t>
      </w:r>
    </w:p>
  </w:comment>
  <w:comment xmlns:w="http://schemas.openxmlformats.org/wordprocessingml/2006/main" w:initials="MJ" w:author="Maarja-Liis Lall - JUSTDIGI" w:date="10/22/2025 11:06:07" w:id="1553259253">
    <w:p xmlns:w14="http://schemas.microsoft.com/office/word/2010/wordml" w:rsidR="2D9E23D5" w:rsidRDefault="4884EC5F" w14:paraId="0F458CF3" w14:textId="21792C89">
      <w:pPr>
        <w:pStyle w:val="CommentText"/>
      </w:pPr>
      <w:r>
        <w:rPr>
          <w:rStyle w:val="CommentReference"/>
        </w:rPr>
        <w:annotationRef/>
      </w:r>
      <w:r w:rsidRPr="1E56CE06" w:rsidR="685FE531">
        <w:t>Arvestades, et paljusid sätteid, kus asendatavaid sõnu kasutatakse, muudetakse juba teistes punktides, siis jääb üksnes 3 asenduskohta:</w:t>
      </w:r>
    </w:p>
    <w:p xmlns:w14="http://schemas.microsoft.com/office/word/2010/wordml" w:rsidR="6184B0A6" w:rsidRDefault="71F6CC98" w14:paraId="43640832" w14:textId="0C518439">
      <w:pPr>
        <w:pStyle w:val="CommentText"/>
      </w:pPr>
      <w:r w:rsidRPr="24AE7451" w:rsidR="7EFA96F6">
        <w:t>1) § 4 lg 13;</w:t>
      </w:r>
    </w:p>
    <w:p xmlns:w14="http://schemas.microsoft.com/office/word/2010/wordml" w:rsidR="7D9D912D" w:rsidRDefault="6E68634E" w14:paraId="05074439" w14:textId="02C88F23">
      <w:pPr>
        <w:pStyle w:val="CommentText"/>
      </w:pPr>
      <w:r w:rsidRPr="55555271" w:rsidR="4C43072A">
        <w:t>2) § 32 lg-d 2 ja 3</w:t>
      </w:r>
    </w:p>
    <w:p xmlns:w14="http://schemas.microsoft.com/office/word/2010/wordml" w:rsidR="309C95B0" w:rsidRDefault="22EE501D" w14:paraId="4A7FA1DB" w14:textId="41E38FA7">
      <w:pPr>
        <w:pStyle w:val="CommentText"/>
      </w:pPr>
      <w:r w:rsidRPr="41E76E7D" w:rsidR="6600204A">
        <w:t xml:space="preserve">3) § 41.2 lg 3 p-d 2-3 (kuna § kehtetuks tunnistamine jõustub 2027. a 1. juulil). </w:t>
      </w:r>
    </w:p>
    <w:p xmlns:w14="http://schemas.microsoft.com/office/word/2010/wordml" w:rsidR="0C774D9C" w:rsidRDefault="3AE9B36D" w14:paraId="7B6CE68A" w14:textId="22CC7D29">
      <w:pPr>
        <w:pStyle w:val="CommentText"/>
      </w:pPr>
    </w:p>
    <w:p xmlns:w14="http://schemas.microsoft.com/office/word/2010/wordml" w:rsidR="51741E57" w:rsidRDefault="6DB07251" w14:paraId="722AC7EB" w14:textId="443E7DF2">
      <w:pPr>
        <w:pStyle w:val="CommentText"/>
      </w:pPr>
      <w:r w:rsidRPr="521811F9" w:rsidR="177113D0">
        <w:t xml:space="preserve">Seega variant kaaluda, kas siin esimesed kaks asendusvormelit eraldi välja tuua. Kolmanda osas peaks mõtlema, et § 41.2 lg 3 p 3 sõnastus jääb asenduse tulemusel siis kuni 2027. a 1. juulini keeleliselt ebakorrektne ("3) postipaki edastamine liht-, tähtsaadetisena, sealhulgas..."), st tegelikkuses peaks seal "ja" olema vahepeal. Samuti kui nüüd 41.2 kehtib kuni 2027. a 1. juulini, siis väärtsaadetisele minnakse üle ikkagi varasemalt, st kas selle sätte mõttes see sobiv? </w:t>
      </w:r>
    </w:p>
  </w:comment>
  <w:comment xmlns:w="http://schemas.openxmlformats.org/wordprocessingml/2006/main" w:initials="MJ" w:author="Maarja-Liis Lall - JUSTDIGI" w:date="10/22/2025 11:20:07" w:id="661844243">
    <w:p xmlns:w14="http://schemas.microsoft.com/office/word/2010/wordml" w:rsidR="401EF3A6" w:rsidRDefault="55A12181" w14:paraId="46AB728C" w14:textId="31ECDD49">
      <w:pPr>
        <w:pStyle w:val="CommentText"/>
      </w:pPr>
      <w:r>
        <w:rPr>
          <w:rStyle w:val="CommentReference"/>
        </w:rPr>
        <w:annotationRef/>
      </w:r>
      <w:r w:rsidRPr="5339811B" w:rsidR="53AB7153">
        <w:t>Arvestades, et paljusid sätteid, kus asendatavaid sõnu kasutatakse, muudetakse juba teistes punktides, siis jääb üksnes 2 asenduskohta:</w:t>
      </w:r>
    </w:p>
    <w:p xmlns:w14="http://schemas.microsoft.com/office/word/2010/wordml" w:rsidR="241074AE" w:rsidRDefault="203B4C67" w14:paraId="52942D13" w14:textId="0E909716">
      <w:pPr>
        <w:pStyle w:val="CommentText"/>
      </w:pPr>
      <w:r w:rsidRPr="1AD647D7" w:rsidR="418FB2D5">
        <w:t>1) § 5 lg 1;</w:t>
      </w:r>
    </w:p>
    <w:p xmlns:w14="http://schemas.microsoft.com/office/word/2010/wordml" w:rsidR="221FC75B" w:rsidRDefault="361A5398" w14:paraId="3965FA08" w14:textId="52E60B8E">
      <w:pPr>
        <w:pStyle w:val="CommentText"/>
      </w:pPr>
      <w:r w:rsidRPr="7E1C7BA9" w:rsidR="44B42268">
        <w:t>2) § 6 lg 4.</w:t>
      </w:r>
    </w:p>
    <w:p xmlns:w14="http://schemas.microsoft.com/office/word/2010/wordml" w:rsidR="31519281" w:rsidRDefault="41AF57C1" w14:paraId="3071A190" w14:textId="70B62F00">
      <w:pPr>
        <w:pStyle w:val="CommentText"/>
      </w:pPr>
    </w:p>
    <w:p xmlns:w14="http://schemas.microsoft.com/office/word/2010/wordml" w:rsidR="4910C09F" w:rsidRDefault="5B0A228B" w14:paraId="5D4CA4A9" w14:textId="481177B4">
      <w:pPr>
        <w:pStyle w:val="CommentText"/>
      </w:pPr>
      <w:r w:rsidRPr="4ACFCD16" w:rsidR="43FDCAF3">
        <w:t xml:space="preserve">Seega variant kaaluda, kas siin asendusvormelitena eraldi välja tuua. </w:t>
      </w:r>
    </w:p>
    <w:p xmlns:w14="http://schemas.microsoft.com/office/word/2010/wordml" w:rsidR="5B50F590" w:rsidRDefault="038DDC38" w14:paraId="108D0054" w14:textId="68C49A60">
      <w:pPr>
        <w:pStyle w:val="CommentText"/>
      </w:pPr>
    </w:p>
    <w:p xmlns:w14="http://schemas.microsoft.com/office/word/2010/wordml" w:rsidR="75E7CA0D" w:rsidRDefault="5CE0E701" w14:paraId="0A1CA658" w14:textId="15784B79">
      <w:pPr>
        <w:pStyle w:val="CommentText"/>
      </w:pPr>
      <w:r w:rsidRPr="733EF281" w:rsidR="2FA98069">
        <w:t>Küsimus tekkis § 47 lg-ga 5 (EN § 1 p 56), sest selle jõustumine on märgitud hetkel hilisemaks kui EN § 1 p 1 jõustumine (EN § 4 lg-d 2 ja 3). Kas see ok?</w:t>
      </w:r>
    </w:p>
  </w:comment>
  <w:comment xmlns:w="http://schemas.openxmlformats.org/wordprocessingml/2006/main" w:initials="MJ" w:author="Maarja-Liis Lall - JUSTDIGI" w:date="10/22/2025 11:31:46" w:id="1398550220">
    <w:p xmlns:w14="http://schemas.microsoft.com/office/word/2010/wordml" w:rsidR="7409B1E7" w:rsidRDefault="6F202436" w14:paraId="0E6FD78C" w14:textId="0142C935">
      <w:pPr>
        <w:pStyle w:val="CommentText"/>
      </w:pPr>
      <w:r>
        <w:rPr>
          <w:rStyle w:val="CommentReference"/>
        </w:rPr>
        <w:annotationRef/>
      </w:r>
      <w:r w:rsidRPr="1CBD3951" w:rsidR="68AC8F8B">
        <w:t>Üldine ja kokkuvõtlik märkus, et seaduse jõustumise erisused ei ole hetkel põhjendatud ning selgelt lahti selgitatud seletuskirjas, et oleks võimalik järeldada, et jõustumiserisused rakendamisel lünkasid või küsimusi ei tekita. Need peaks tervikuna üle vaatama, st vaatama, et mis on see redaktsioon, mis kehtib jõustumisnormide kohaselt alates 01.01.2026 (või muu kuupäev, mis panete), mis kehtib alates 01.10.2026 ja mis 01.07.2027. Hetkeseisuga tundub, et jõustumiserisused tekitavad ebakõlasid. Soovi korral saaks selles osas teha eraldi nõupidamise, kus need läbi arutada.</w:t>
      </w:r>
    </w:p>
  </w:comment>
  <w:comment xmlns:w="http://schemas.openxmlformats.org/wordprocessingml/2006/main" w:initials="MJ" w:author="Maarja-Liis Lall - JUSTDIGI" w:date="2025-10-22T12:35:05" w:id="1028181185">
    <w:p xmlns:w14="http://schemas.microsoft.com/office/word/2010/wordml" xmlns:w="http://schemas.openxmlformats.org/wordprocessingml/2006/main" w:rsidR="791FD122" w:rsidRDefault="3788074A" w14:paraId="5458C375" w14:textId="06F8BA91">
      <w:pPr>
        <w:pStyle w:val="CommentText"/>
      </w:pPr>
      <w:r>
        <w:rPr>
          <w:rStyle w:val="CommentReference"/>
        </w:rPr>
        <w:annotationRef/>
      </w:r>
      <w:r w:rsidRPr="4C855297" w:rsidR="5FD23A8E">
        <w:t>Varasemalt oli loakohustuse juures viide ka partiisaadetisele (§ 10 lg 1 p 2), palume selgitada, kas ja miks sellele viide pole vajalik siia üle tuua.</w:t>
      </w:r>
    </w:p>
  </w:comment>
  <w:comment xmlns:w="http://schemas.openxmlformats.org/wordprocessingml/2006/main" w:initials="MJ" w:author="Maarja-Liis Lall - JUSTDIGI" w:date="2025-10-22T12:39:52" w:id="181206870">
    <w:p xmlns:w14="http://schemas.microsoft.com/office/word/2010/wordml" xmlns:w="http://schemas.openxmlformats.org/wordprocessingml/2006/main" w:rsidR="6F3D9D46" w:rsidRDefault="0694BBF4" w14:paraId="29A7CCAA" w14:textId="436F6456">
      <w:pPr>
        <w:pStyle w:val="CommentText"/>
      </w:pPr>
      <w:r>
        <w:rPr>
          <w:rStyle w:val="CommentReference"/>
        </w:rPr>
        <w:annotationRef/>
      </w:r>
      <w:r w:rsidRPr="35A09FD7" w:rsidR="4ABEC3AD">
        <w:t>Varasemalt oli loakohustuse juures viide ka partiisaadetisele (§ 10 lg 1 p 3), palume selgitada, kas ja miks sellele viide pole vajalik siia üle tuua.</w:t>
      </w:r>
    </w:p>
  </w:comment>
  <w:comment xmlns:w="http://schemas.openxmlformats.org/wordprocessingml/2006/main" w:initials="MJ" w:author="Maarja-Liis Lall - JUSTDIGI" w:date="10/22/2025 13:28:52" w:id="1013801819">
    <w:p xmlns:w14="http://schemas.microsoft.com/office/word/2010/wordml" w:rsidR="5DC8071E" w:rsidRDefault="5D840421" w14:paraId="7FB017BB" w14:textId="6DD7D4DB">
      <w:pPr>
        <w:pStyle w:val="CommentText"/>
      </w:pPr>
      <w:r>
        <w:rPr>
          <w:rStyle w:val="CommentReference"/>
        </w:rPr>
        <w:annotationRef/>
      </w:r>
      <w:r w:rsidRPr="42FA3C47" w:rsidR="0F1B7013">
        <w:t>Pealkiri ei oma õiguslikku tähendust. See, et §-s 11 on defineeritud tüüptingimused, ei pruugi selgust tagada, et lõiked kohalduvad ka ainult UPT korral. Kas ehk parem lõikeid ka täpsustada?</w:t>
      </w:r>
    </w:p>
  </w:comment>
  <w:comment xmlns:w="http://schemas.openxmlformats.org/wordprocessingml/2006/main" w:initials="MJ" w:author="Maarja-Liis Lall - JUSTDIGI" w:date="10/22/2025 14:30:23" w:id="266387989">
    <w:p xmlns:w14="http://schemas.microsoft.com/office/word/2010/wordml" w:rsidR="01C70D8D" w:rsidRDefault="192557DA" w14:paraId="549171B4" w14:textId="60BCA2F0">
      <w:pPr>
        <w:pStyle w:val="CommentText"/>
      </w:pPr>
      <w:r>
        <w:rPr>
          <w:rStyle w:val="CommentReference"/>
        </w:rPr>
        <w:annotationRef/>
      </w:r>
      <w:r w:rsidRPr="2B4368E0" w:rsidR="5ED0E4E1">
        <w:t xml:space="preserve">Küsimus, et kas siin "tegevusloaga" asemel ei oleks ühtluse eesmärgil parem kasutada "universaalse"? </w:t>
      </w:r>
    </w:p>
  </w:comment>
  <w:comment xmlns:w="http://schemas.openxmlformats.org/wordprocessingml/2006/main" w:initials="MJ" w:author="Maarja-Liis Lall - JUSTDIGI" w:date="2025-10-22T15:33:57" w:id="1885196216">
    <w:p xmlns:w14="http://schemas.microsoft.com/office/word/2010/wordml" xmlns:w="http://schemas.openxmlformats.org/wordprocessingml/2006/main" w:rsidR="310D2FAC" w:rsidRDefault="562610A5" w14:paraId="74DC359D" w14:textId="61F4F30D">
      <w:pPr>
        <w:pStyle w:val="CommentText"/>
      </w:pPr>
      <w:r>
        <w:rPr>
          <w:rStyle w:val="CommentReference"/>
        </w:rPr>
        <w:annotationRef/>
      </w:r>
      <w:r w:rsidRPr="3646803A" w:rsidR="32DB82E1">
        <w:t>Tundub, et käesoleva sätte sõnastus lähtub ikkagi eelmises versioonis olnud kavandatava § 39.1 lg 1 sõnastusest, kus oli ette nähtud, et UPT kehtestab tasu. See säte ei lähe kokku sellega, et kehtestab tasu ikkagi minister. See säte tuleks ümber vaadata ja sõnastada selliselt, et ettekirjutuse saaks teha tegevuse osas, mille eest isik vastutab. Kehtestatud tasu seaduse nõuetega kooskõlla viimine ei ole UPT osutaja vastutus. UPT saab teenust osutada nende hindadega, mida minister määrab, isegi kui need on ebaõigesti määratud. Seega tekib küsimus, et mille eest siis ettekirjutuse teha saab. Palume ka lõike 6 sõnastus viia kooskõlla teiste muudatustega võrreldes eelmise versiooniga.</w:t>
      </w:r>
    </w:p>
  </w:comment>
  <w:comment xmlns:w="http://schemas.openxmlformats.org/wordprocessingml/2006/main" w:initials="MJ" w:author="Maarja-Liis Lall - JUSTDIGI" w:date="2025-10-22T15:58:59" w:id="1944586672">
    <w:p xmlns:w14="http://schemas.microsoft.com/office/word/2010/wordml" xmlns:w="http://schemas.openxmlformats.org/wordprocessingml/2006/main" w:rsidR="339888FA" w:rsidRDefault="69F16051" w14:paraId="79321EE0" w14:textId="1627E199">
      <w:pPr>
        <w:pStyle w:val="CommentText"/>
      </w:pPr>
      <w:r>
        <w:rPr>
          <w:rStyle w:val="CommentReference"/>
        </w:rPr>
        <w:annotationRef/>
      </w:r>
      <w:r w:rsidRPr="67DEFEC9" w:rsidR="268EF371">
        <w:t>kas lähtudes nüüd muudetud versiooni loogikast, ei oleks korrektsem, et esitab taotluse põhjendatud tasu kehtestamiseks?</w:t>
      </w:r>
    </w:p>
  </w:comment>
  <w:comment xmlns:w="http://schemas.openxmlformats.org/wordprocessingml/2006/main" w:initials="MJ" w:author="Maarja-Liis Lall - JUSTDIGI" w:date="2025-10-22T16:00:49" w:id="1858706703">
    <w:p xmlns:w14="http://schemas.microsoft.com/office/word/2010/wordml" xmlns:w="http://schemas.openxmlformats.org/wordprocessingml/2006/main" w:rsidR="7AC96122" w:rsidRDefault="0487C0FD" w14:paraId="6E8CE910" w14:textId="5CDDF645">
      <w:pPr>
        <w:pStyle w:val="CommentText"/>
      </w:pPr>
      <w:r>
        <w:rPr>
          <w:rStyle w:val="CommentReference"/>
        </w:rPr>
        <w:annotationRef/>
      </w:r>
      <w:r w:rsidRPr="15B3B4E7" w:rsidR="6F256428">
        <w:t>Selle lõike sõnastus selles versioonis on veidi ebaselge ja keeleliselt ebaloogiline ega lähe kokku ülejäänud sätetega.</w:t>
      </w:r>
    </w:p>
  </w:comment>
  <w:comment xmlns:w="http://schemas.openxmlformats.org/wordprocessingml/2006/main" w:initials="MJ" w:author="Maarja-Liis Lall - JUSTDIGI" w:date="2025-10-23T09:42:17" w:id="1595861983">
    <w:p xmlns:w14="http://schemas.microsoft.com/office/word/2010/wordml" xmlns:w="http://schemas.openxmlformats.org/wordprocessingml/2006/main" w:rsidR="2CD987AF" w:rsidRDefault="05395CAA" w14:paraId="653317D7" w14:textId="7C25F6AB">
      <w:pPr>
        <w:pStyle w:val="CommentText"/>
      </w:pPr>
      <w:r>
        <w:rPr>
          <w:rStyle w:val="CommentReference"/>
        </w:rPr>
        <w:annotationRef/>
      </w:r>
      <w:r w:rsidRPr="2FABE436" w:rsidR="7E6F7169">
        <w:t>Kui EN § 1 p 1 jõustub 01.10.2026, siis universaalse postiteenuse mõiste (PostiS § 5 lg 1) ja UPT osutaja määramisel arvestamisele kuuluva juures (PostiS § 6 lg 4) asendub taskukohane tasu põhjendatud tasuga 1. oktoobrist 2026. Kuivõrd täpne aeg pole teada, millal kehtestatakse ja jõustub põhjendatud tasu, ja senimaani kehtib taskukohane tasu, siis tekib küsimus, et kas nendes paragrahvides on vajalik muudatus hilisemal ajal või pigem koos põhjendatud tasu regulatsiooniga? Palume selle läbi mõelda ja lahti selgitada.</w:t>
      </w:r>
    </w:p>
  </w:comment>
  <w:comment xmlns:w="http://schemas.openxmlformats.org/wordprocessingml/2006/main" w:initials="MJ" w:author="Maarja-Liis Lall - JUSTDIGI" w:date="2025-10-23T09:50:17" w:id="1142502493">
    <w:p xmlns:w14="http://schemas.microsoft.com/office/word/2010/wordml" xmlns:w="http://schemas.openxmlformats.org/wordprocessingml/2006/main" w:rsidR="66A9EC71" w:rsidRDefault="614A2CA3" w14:paraId="2670BA9C" w14:textId="1306DA2A">
      <w:pPr>
        <w:pStyle w:val="CommentText"/>
      </w:pPr>
      <w:r>
        <w:rPr>
          <w:rStyle w:val="CommentReference"/>
        </w:rPr>
        <w:annotationRef/>
      </w:r>
      <w:r w:rsidRPr="0F5CF118" w:rsidR="3F886294">
        <w:t>kas siin on ikka mõeldud kehtestamist või kehtestatud tasu jõustumist, mitte regulatsiooni jõustumist, arvestades et taskukohane tasu kehtib veel ka pärast regulatsiooni kehtestamist. Palume EN täpsustada.</w:t>
      </w:r>
    </w:p>
  </w:comment>
  <w:comment xmlns:w="http://schemas.openxmlformats.org/wordprocessingml/2006/main" w:initials="MJ" w:author="Maarja-Liis Lall - JUSTDIGI" w:date="2025-10-23T10:24:33" w:id="29160425">
    <w:p xmlns:w14="http://schemas.microsoft.com/office/word/2010/wordml" xmlns:w="http://schemas.openxmlformats.org/wordprocessingml/2006/main" w:rsidR="67BEB532" w:rsidRDefault="706EFE95" w14:paraId="2E493DCE" w14:textId="67CBBCE0">
      <w:pPr>
        <w:pStyle w:val="CommentText"/>
      </w:pPr>
      <w:r>
        <w:rPr>
          <w:rStyle w:val="CommentReference"/>
        </w:rPr>
        <w:annotationRef/>
      </w:r>
      <w:r w:rsidRPr="347B68A6" w:rsidR="0EDE462A">
        <w:t>kas kinnitamise asemel peaks olema siin kehtestamine?</w:t>
      </w:r>
    </w:p>
  </w:comment>
  <w:comment xmlns:w="http://schemas.openxmlformats.org/wordprocessingml/2006/main" w:initials="MJ" w:author="Maarja-Liis Lall - JUSTDIGI" w:date="2025-10-23T10:25:18" w:id="1860313361">
    <w:p xmlns:w14="http://schemas.microsoft.com/office/word/2010/wordml" xmlns:w="http://schemas.openxmlformats.org/wordprocessingml/2006/main" w:rsidR="7F7FF0C3" w:rsidRDefault="7E34F09F" w14:paraId="4A5119C8" w14:textId="5EB0ACC0">
      <w:pPr>
        <w:pStyle w:val="CommentText"/>
      </w:pPr>
      <w:r>
        <w:rPr>
          <w:rStyle w:val="CommentReference"/>
        </w:rPr>
        <w:annotationRef/>
      </w:r>
      <w:r w:rsidRPr="515CCCB8" w:rsidR="609C05F7">
        <w:t>see ei ole saanud selgust, et kas siin on põhjust kasutada teist sõna kuni lõikes 2 (s.o "taotluse saamisest")?</w:t>
      </w:r>
    </w:p>
  </w:comment>
  <w:comment xmlns:w="http://schemas.openxmlformats.org/wordprocessingml/2006/main" w:initials="MJ" w:author="Maarja-Liis Lall - JUSTDIGI" w:date="2025-10-23T10:26:40" w:id="785818271">
    <w:p xmlns:w14="http://schemas.microsoft.com/office/word/2010/wordml" xmlns:w="http://schemas.openxmlformats.org/wordprocessingml/2006/main" w:rsidR="4E6CA40D" w:rsidRDefault="2B5F67B7" w14:paraId="705DB592" w14:textId="46831847">
      <w:pPr>
        <w:pStyle w:val="CommentText"/>
      </w:pPr>
      <w:r>
        <w:rPr>
          <w:rStyle w:val="CommentReference"/>
        </w:rPr>
        <w:annotationRef/>
      </w:r>
      <w:r w:rsidRPr="135549E9" w:rsidR="63511E00">
        <w:t>esmakordsel rakendamisel tekib küsimus, et mis võetakse baassummaks, mida hakatakse töötasu alammäära tõusu võrra tõstma. Palume seda selgitada ja vajadusel EN täpsustada.</w:t>
      </w:r>
    </w:p>
  </w:comment>
  <w:comment xmlns:w="http://schemas.openxmlformats.org/wordprocessingml/2006/main" w:initials="MJ" w:author="Maarja-Liis Lall - JUSTDIGI" w:date="2025-10-23T10:27:27" w:id="833831758">
    <w:p xmlns:w14="http://schemas.microsoft.com/office/word/2010/wordml" xmlns:w="http://schemas.openxmlformats.org/wordprocessingml/2006/main" w:rsidR="16327DD2" w:rsidRDefault="4CD1FC93" w14:paraId="4439AE32" w14:textId="57C8F21A">
      <w:pPr>
        <w:pStyle w:val="CommentText"/>
      </w:pPr>
      <w:r>
        <w:rPr>
          <w:rStyle w:val="CommentReference"/>
        </w:rPr>
        <w:annotationRef/>
      </w:r>
      <w:r w:rsidRPr="36695C3E" w:rsidR="33E8AF84">
        <w:t>see lõige ei ole muudatuste tõttu enam asjakohane?</w:t>
      </w:r>
    </w:p>
  </w:comment>
  <w:comment xmlns:w="http://schemas.openxmlformats.org/wordprocessingml/2006/main" w:initials="MJ" w:author="Maarja-Liis Lall - JUSTDIGI" w:date="2025-10-23T13:42:23" w:id="1742405000">
    <w:p xmlns:w14="http://schemas.microsoft.com/office/word/2010/wordml" xmlns:w="http://schemas.openxmlformats.org/wordprocessingml/2006/main" w:rsidR="060FF975" w:rsidRDefault="05B62605" w14:paraId="37ABC423" w14:textId="74FBB4EE">
      <w:pPr>
        <w:pStyle w:val="CommentText"/>
      </w:pPr>
      <w:r>
        <w:rPr>
          <w:rStyle w:val="CommentReference"/>
        </w:rPr>
        <w:annotationRef/>
      </w:r>
      <w:r w:rsidRPr="3E50BA92" w:rsidR="39EB5260">
        <w:t>üleliigne tühik</w:t>
      </w:r>
    </w:p>
  </w:comment>
  <w:comment xmlns:w="http://schemas.openxmlformats.org/wordprocessingml/2006/main" w:initials="MJ" w:author="Maarja-Liis Lall - JUSTDIGI" w:date="2025-10-23T13:43:43" w:id="53381295">
    <w:p xmlns:w14="http://schemas.microsoft.com/office/word/2010/wordml" xmlns:w="http://schemas.openxmlformats.org/wordprocessingml/2006/main" w:rsidR="21F781B6" w:rsidRDefault="31068F36" w14:paraId="2206B4F5" w14:textId="1DCC4C1B">
      <w:pPr>
        <w:pStyle w:val="CommentText"/>
      </w:pPr>
      <w:r>
        <w:rPr>
          <w:rStyle w:val="CommentReference"/>
        </w:rPr>
        <w:annotationRef/>
      </w:r>
      <w:r w:rsidRPr="61BB0F30" w:rsidR="4A5BAC14">
        <w:t>vt siin üleliigsed tühikud loetelu numbrite ees</w:t>
      </w:r>
    </w:p>
  </w:comment>
  <w:comment xmlns:w="http://schemas.openxmlformats.org/wordprocessingml/2006/main" w:initials="MJ" w:author="Maarja-Liis Lall - JUSTDIGI" w:date="2025-10-23T13:44:01" w:id="36310649">
    <w:p xmlns:w14="http://schemas.microsoft.com/office/word/2010/wordml" xmlns:w="http://schemas.openxmlformats.org/wordprocessingml/2006/main" w:rsidR="4C407552" w:rsidRDefault="617FF013" w14:paraId="563D5AA2" w14:textId="5056DAFB">
      <w:pPr>
        <w:pStyle w:val="CommentText"/>
      </w:pPr>
      <w:r>
        <w:rPr>
          <w:rStyle w:val="CommentReference"/>
        </w:rPr>
        <w:annotationRef/>
      </w:r>
      <w:r w:rsidRPr="6C21677E" w:rsidR="042B1D7D">
        <w:t>üleliigne tühik</w:t>
      </w:r>
    </w:p>
  </w:comment>
  <w:comment xmlns:w="http://schemas.openxmlformats.org/wordprocessingml/2006/main" w:initials="MJ" w:author="Maarja-Liis Lall - JUSTDIGI" w:date="2025-10-23T13:44:13" w:id="1823076759">
    <w:p xmlns:w14="http://schemas.microsoft.com/office/word/2010/wordml" xmlns:w="http://schemas.openxmlformats.org/wordprocessingml/2006/main" w:rsidR="4E91FA49" w:rsidRDefault="27A6B924" w14:paraId="351CBE9D" w14:textId="02D6D4D8">
      <w:pPr>
        <w:pStyle w:val="CommentText"/>
      </w:pPr>
      <w:r>
        <w:rPr>
          <w:rStyle w:val="CommentReference"/>
        </w:rPr>
        <w:annotationRef/>
      </w:r>
      <w:r w:rsidRPr="7838D0B4" w:rsidR="4D9AF601">
        <w:t>üleliigne tühik</w:t>
      </w:r>
    </w:p>
  </w:comment>
  <w:comment xmlns:w="http://schemas.openxmlformats.org/wordprocessingml/2006/main" w:initials="MJ" w:author="Maarja-Liis Lall - JUSTDIGI" w:date="2025-10-23T13:44:32" w:id="2016738449">
    <w:p xmlns:w14="http://schemas.microsoft.com/office/word/2010/wordml" xmlns:w="http://schemas.openxmlformats.org/wordprocessingml/2006/main" w:rsidR="53D49DA0" w:rsidRDefault="26D6479B" w14:paraId="0A78A290" w14:textId="366FB887">
      <w:pPr>
        <w:pStyle w:val="CommentText"/>
      </w:pPr>
      <w:r>
        <w:rPr>
          <w:rStyle w:val="CommentReference"/>
        </w:rPr>
        <w:annotationRef/>
      </w:r>
      <w:r w:rsidRPr="518FA9DD" w:rsidR="3AFCB0C2">
        <w:t>üleliigne tühik</w:t>
      </w:r>
    </w:p>
  </w:comment>
  <w:comment xmlns:w="http://schemas.openxmlformats.org/wordprocessingml/2006/main" w:initials="MJ" w:author="Maarja-Liis Lall - JUSTDIGI" w:date="2025-10-23T13:44:48" w:id="1165357041">
    <w:p xmlns:w14="http://schemas.microsoft.com/office/word/2010/wordml" xmlns:w="http://schemas.openxmlformats.org/wordprocessingml/2006/main" w:rsidR="1155C583" w:rsidRDefault="2DAC00DA" w14:paraId="3E2F5EBE" w14:textId="30252D1A">
      <w:pPr>
        <w:pStyle w:val="CommentText"/>
      </w:pPr>
      <w:r>
        <w:rPr>
          <w:rStyle w:val="CommentReference"/>
        </w:rPr>
        <w:annotationRef/>
      </w:r>
      <w:r w:rsidRPr="3C8F8B4E" w:rsidR="7DDCF7FE">
        <w:t>üleliigne tühik</w:t>
      </w:r>
    </w:p>
  </w:comment>
  <w:comment xmlns:w="http://schemas.openxmlformats.org/wordprocessingml/2006/main" w:initials="MJ" w:author="Maarja-Liis Lall - JUSTDIGI" w:date="2025-10-23T13:55:31" w:id="1424746295">
    <w:p xmlns:w14="http://schemas.microsoft.com/office/word/2010/wordml" xmlns:w="http://schemas.openxmlformats.org/wordprocessingml/2006/main" w:rsidR="10720BCE" w:rsidRDefault="77014EF6" w14:paraId="7B545505" w14:textId="435D1748">
      <w:pPr>
        <w:pStyle w:val="CommentText"/>
      </w:pPr>
      <w:r>
        <w:rPr>
          <w:rStyle w:val="CommentReference"/>
        </w:rPr>
        <w:annotationRef/>
      </w:r>
      <w:r w:rsidRPr="0DBB57B8" w:rsidR="01ADC5EF">
        <w:t>Arvestades sätetes toimunud muudatusi, tuleks ka see lõige uuesti läbi mõelda. See tähendab, et tekib küsimus, et kui nt Konkurentsiamet jätab põhjendatud tasu üldse kooskõlastamata, kas siis rakendub lg 5? Sest praegu on selles kirjas, et lg 4 kohaselt kehtestamata jätmise korral, aga kas peaks olema reguleeritud olukord, kus konkurentsiamet ei kooskõlasta, et siis saab ikkagi taotleda ministrilt tasu kindlaksmääramist vastavalt siis lõikele 5? sest praegu ministrile taotluse esitamist reguleerib 39.1 lg 1, mis sätestab üksnes konkurentsiametiga kooskõlastatud tasu taotluse esitamise. Palume eelnõu täpsustada.</w:t>
      </w:r>
    </w:p>
  </w:comment>
</w:comments>
</file>

<file path=word/commentsExtended.xml><?xml version="1.0" encoding="utf-8"?>
<w15:commentsEx xmlns:mc="http://schemas.openxmlformats.org/markup-compatibility/2006" xmlns:w15="http://schemas.microsoft.com/office/word/2012/wordml" mc:Ignorable="w15">
  <w15:commentEx w15:done="0" w15:paraId="2E07A0FD"/>
  <w15:commentEx w15:done="0" w15:paraId="25445AE4"/>
  <w15:commentEx w15:done="0" w15:paraId="36F20488"/>
  <w15:commentEx w15:done="0" w15:paraId="14A901C5"/>
  <w15:commentEx w15:done="0" w15:paraId="10FAFB50"/>
  <w15:commentEx w15:done="0" w15:paraId="13555171"/>
  <w15:commentEx w15:done="0" w15:paraId="705DB592"/>
  <w15:commentEx w15:done="0" w15:paraId="4BC2D45C"/>
  <w15:commentEx w15:done="0" w15:paraId="1EB2B89C"/>
  <w15:commentEx w15:done="0" w15:paraId="653317D7" w15:paraIdParent="3F43EC5D"/>
  <w15:commentEx w15:done="0" w15:paraId="2BDB6340"/>
  <w15:commentEx w15:done="0" w15:paraId="440475C0"/>
  <w15:commentEx w15:done="0" w15:paraId="6306DD0C"/>
  <w15:commentEx w15:done="0" w15:paraId="29D4DF35"/>
  <w15:commentEx w15:done="0" w15:paraId="797E47CC"/>
  <w15:commentEx w15:done="0" w15:paraId="07D1681A"/>
  <w15:commentEx w15:done="0" w15:paraId="76607BF2"/>
  <w15:commentEx w15:done="0" w15:paraId="4A5119C8"/>
  <w15:commentEx w15:done="0" w15:paraId="37F955F1"/>
  <w15:commentEx w15:done="0" w15:paraId="2E493DCE"/>
  <w15:commentEx w15:done="0" w15:paraId="4B421F89"/>
  <w15:commentEx w15:done="0" w15:paraId="5B9D6F45"/>
  <w15:commentEx w15:done="0" w15:paraId="366F5B63"/>
  <w15:commentEx w15:done="0" w15:paraId="6AEDE062"/>
  <w15:commentEx w15:done="0" w15:paraId="5E02E706"/>
  <w15:commentEx w15:done="0" w15:paraId="2098616D"/>
  <w15:commentEx w15:done="0" w15:paraId="1EA71F55"/>
  <w15:commentEx w15:done="0" w15:paraId="732628B4"/>
  <w15:commentEx w15:done="0" w15:paraId="7B945E8D"/>
  <w15:commentEx w15:done="0" w15:paraId="0932FF19"/>
  <w15:commentEx w15:done="0" w15:paraId="22D50DC9"/>
  <w15:commentEx w15:done="0" w15:paraId="1F7F1A29" w15:paraIdParent="22D50DC9"/>
  <w15:commentEx w15:done="0" w15:paraId="527DC356"/>
  <w15:commentEx w15:done="0" w15:paraId="67AAB6C0"/>
  <w15:commentEx w15:done="0" w15:paraId="2B206FA3"/>
  <w15:commentEx w15:done="0" w15:paraId="2553E5DC"/>
  <w15:commentEx w15:done="0" w15:paraId="0FCA54F0"/>
  <w15:commentEx w15:done="0" w15:paraId="5042DB37"/>
  <w15:commentEx w15:done="0" w15:paraId="4EBE8995"/>
  <w15:commentEx w15:done="0" w15:paraId="311F26E2" w15:paraIdParent="4EBE8995"/>
  <w15:commentEx w15:done="0" w15:paraId="2E6D4158"/>
  <w15:commentEx w15:done="0" w15:paraId="2670BA9C"/>
  <w15:commentEx w15:done="0" w15:paraId="3F43EC5D"/>
  <w15:commentEx w15:done="0" w15:paraId="722AC7EB"/>
  <w15:commentEx w15:done="0" w15:paraId="0A1CA658"/>
  <w15:commentEx w15:done="0" w15:paraId="0E6FD78C"/>
  <w15:commentEx w15:done="0" w15:paraId="5458C375"/>
  <w15:commentEx w15:done="0" w15:paraId="29A7CCAA"/>
  <w15:commentEx w15:done="0" w15:paraId="7FB017BB"/>
  <w15:commentEx w15:done="0" w15:paraId="549171B4"/>
  <w15:commentEx w15:done="0" w15:paraId="74DC359D"/>
  <w15:commentEx w15:done="0" w15:paraId="79321EE0"/>
  <w15:commentEx w15:done="0" w15:paraId="6E8CE910" w15:paraIdParent="79321EE0"/>
  <w15:commentEx w15:done="0" w15:paraId="4439AE32"/>
  <w15:commentEx w15:done="0" w15:paraId="37ABC423"/>
  <w15:commentEx w15:done="0" w15:paraId="2206B4F5"/>
  <w15:commentEx w15:done="0" w15:paraId="563D5AA2"/>
  <w15:commentEx w15:done="0" w15:paraId="351CBE9D"/>
  <w15:commentEx w15:done="0" w15:paraId="0A78A290"/>
  <w15:commentEx w15:done="0" w15:paraId="3E2F5EBE"/>
  <w15:commentEx w15:done="0" w15:paraId="7B54550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3BA32F8" w16cex:dateUtc="2025-10-20T11:44:00Z"/>
  <w16cex:commentExtensible w16cex:durableId="745D37B3" w16cex:dateUtc="2025-10-20T09:05:00Z"/>
  <w16cex:commentExtensible w16cex:durableId="2E053D12" w16cex:dateUtc="2025-10-14T07:01:00Z"/>
  <w16cex:commentExtensible w16cex:durableId="5984ED1B" w16cex:dateUtc="2025-10-20T13:03:00Z"/>
  <w16cex:commentExtensible w16cex:durableId="6F975E93" w16cex:dateUtc="2025-10-20T11:03:00Z"/>
  <w16cex:commentExtensible w16cex:durableId="3DD01E56" w16cex:dateUtc="2025-10-20T07:21:00Z"/>
  <w16cex:commentExtensible w16cex:durableId="1799AB28" w16cex:dateUtc="2025-10-23T07:26:40.724Z"/>
  <w16cex:commentExtensible w16cex:durableId="207B9445" w16cex:dateUtc="2025-10-22T07:34:24.574Z"/>
  <w16cex:commentExtensible w16cex:durableId="113B10FA" w16cex:dateUtc="2025-10-22T07:14:24.142Z"/>
  <w16cex:commentExtensible w16cex:durableId="5196E9CE" w16cex:dateUtc="2025-10-23T06:42:17.013Z"/>
  <w16cex:commentExtensible w16cex:durableId="7A2DB413" w16cex:dateUtc="2025-10-20T05:15:00Z"/>
  <w16cex:commentExtensible w16cex:durableId="7C17A469" w16cex:dateUtc="2025-10-20T13:42:00Z"/>
  <w16cex:commentExtensible w16cex:durableId="44ACE1D8" w16cex:dateUtc="2025-10-14T07:04:00Z"/>
  <w16cex:commentExtensible w16cex:durableId="059E893B" w16cex:dateUtc="2025-10-20T07:39:00Z"/>
  <w16cex:commentExtensible w16cex:durableId="288A076E" w16cex:dateUtc="2025-10-20T12:12:00Z"/>
  <w16cex:commentExtensible w16cex:durableId="61635D16" w16cex:dateUtc="2025-10-14T07:05:00Z"/>
  <w16cex:commentExtensible w16cex:durableId="38FECC9E" w16cex:dateUtc="2025-10-20T12:15:00Z"/>
  <w16cex:commentExtensible w16cex:durableId="40F3829B" w16cex:dateUtc="2025-10-23T07:25:18.247Z"/>
  <w16cex:commentExtensible w16cex:durableId="1A5BF2D4" w16cex:dateUtc="2025-10-14T07:20:00Z"/>
  <w16cex:commentExtensible w16cex:durableId="49106AB8" w16cex:dateUtc="2025-10-23T07:24:33.284Z"/>
  <w16cex:commentExtensible w16cex:durableId="259AFD7C" w16cex:dateUtc="2025-10-22T07:12:35.106Z"/>
  <w16cex:commentExtensible w16cex:durableId="5C0C1BDB" w16cex:dateUtc="2025-10-20T12:18:00Z"/>
  <w16cex:commentExtensible w16cex:durableId="3BC53162" w16cex:dateUtc="2025-10-20T10:21:00Z"/>
  <w16cex:commentExtensible w16cex:durableId="5B0A5D5F" w16cex:dateUtc="2025-10-20T05:24:00Z"/>
  <w16cex:commentExtensible w16cex:durableId="754B6D48" w16cex:dateUtc="2025-10-17T06:56:00Z"/>
  <w16cex:commentExtensible w16cex:durableId="5106E4F0" w16cex:dateUtc="2025-10-20T05:33:00Z"/>
  <w16cex:commentExtensible w16cex:durableId="031A8B61" w16cex:dateUtc="2025-10-17T06:59:00Z"/>
  <w16cex:commentExtensible w16cex:durableId="00B07690" w16cex:dateUtc="2025-10-20T08:14:00Z"/>
  <w16cex:commentExtensible w16cex:durableId="4C3F09E6" w16cex:dateUtc="2025-10-20T08:55:00Z"/>
  <w16cex:commentExtensible w16cex:durableId="42579C4B" w16cex:dateUtc="2025-10-17T07:22:00Z"/>
  <w16cex:commentExtensible w16cex:durableId="218107BF" w16cex:dateUtc="2025-10-17T07:54:00Z"/>
  <w16cex:commentExtensible w16cex:durableId="09621563" w16cex:dateUtc="2025-10-20T12:19:00Z"/>
  <w16cex:commentExtensible w16cex:durableId="34276D77" w16cex:dateUtc="2025-10-20T05:48:00Z"/>
  <w16cex:commentExtensible w16cex:durableId="38DDF9FB" w16cex:dateUtc="2025-10-20T05:45:00Z"/>
  <w16cex:commentExtensible w16cex:durableId="39AB8580" w16cex:dateUtc="2025-10-21T08:15:00Z"/>
  <w16cex:commentExtensible w16cex:durableId="0B9F130B" w16cex:dateUtc="2025-10-17T07:37:00Z"/>
  <w16cex:commentExtensible w16cex:durableId="5B216487" w16cex:dateUtc="2025-10-21T11:43:35.234Z"/>
  <w16cex:commentExtensible w16cex:durableId="4208BBC9" w16cex:dateUtc="2025-10-21T12:50:54.835Z"/>
  <w16cex:commentExtensible w16cex:durableId="40EAB3E7" w16cex:dateUtc="2025-10-21T14:33:12.565Z"/>
  <w16cex:commentExtensible w16cex:durableId="1284571D" w16cex:dateUtc="2025-10-21T14:35:19.262Z"/>
  <w16cex:commentExtensible w16cex:durableId="302A3A5E" w16cex:dateUtc="2025-10-21T14:39:36.252Z"/>
  <w16cex:commentExtensible w16cex:durableId="2FC4291D" w16cex:dateUtc="2025-10-23T06:50:17.323Z"/>
  <w16cex:commentExtensible w16cex:durableId="294A6F11" w16cex:dateUtc="2025-10-21T15:48:06.851Z"/>
  <w16cex:commentExtensible w16cex:durableId="5B1C9676" w16cex:dateUtc="2025-10-22T08:06:07.908Z"/>
  <w16cex:commentExtensible w16cex:durableId="0688E8D4" w16cex:dateUtc="2025-10-22T08:20:07.766Z"/>
  <w16cex:commentExtensible w16cex:durableId="188AF568" w16cex:dateUtc="2025-10-22T08:31:46.176Z"/>
  <w16cex:commentExtensible w16cex:durableId="53891D8D" w16cex:dateUtc="2025-10-22T09:35:05.064Z"/>
  <w16cex:commentExtensible w16cex:durableId="778DBB22" w16cex:dateUtc="2025-10-22T09:39:52.022Z"/>
  <w16cex:commentExtensible w16cex:durableId="1E698CEE" w16cex:dateUtc="2025-10-22T10:28:52.269Z"/>
  <w16cex:commentExtensible w16cex:durableId="0282ED43" w16cex:dateUtc="2025-10-22T11:30:23.384Z"/>
  <w16cex:commentExtensible w16cex:durableId="5E52B050" w16cex:dateUtc="2025-10-22T12:33:57.109Z"/>
  <w16cex:commentExtensible w16cex:durableId="7A958894" w16cex:dateUtc="2025-10-22T12:58:59.141Z"/>
  <w16cex:commentExtensible w16cex:durableId="08178CB6" w16cex:dateUtc="2025-10-22T13:00:49.638Z"/>
  <w16cex:commentExtensible w16cex:durableId="6D70464B" w16cex:dateUtc="2025-10-23T07:27:27.755Z"/>
  <w16cex:commentExtensible w16cex:durableId="41218236" w16cex:dateUtc="2025-10-23T10:42:23.946Z"/>
  <w16cex:commentExtensible w16cex:durableId="5BB7ED36" w16cex:dateUtc="2025-10-23T10:43:43.475Z"/>
  <w16cex:commentExtensible w16cex:durableId="053A35C8" w16cex:dateUtc="2025-10-23T10:44:01.682Z"/>
  <w16cex:commentExtensible w16cex:durableId="173DE7CE" w16cex:dateUtc="2025-10-23T10:44:13.895Z"/>
  <w16cex:commentExtensible w16cex:durableId="359C758E" w16cex:dateUtc="2025-10-23T10:44:32.431Z"/>
  <w16cex:commentExtensible w16cex:durableId="2598F8C2" w16cex:dateUtc="2025-10-23T10:44:48.403Z"/>
  <w16cex:commentExtensible w16cex:durableId="2D22432A" w16cex:dateUtc="2025-10-23T10:55:31.279Z"/>
</w16cex:commentsExtensible>
</file>

<file path=word/commentsIds.xml><?xml version="1.0" encoding="utf-8"?>
<w16cid:commentsIds xmlns:mc="http://schemas.openxmlformats.org/markup-compatibility/2006" xmlns:w16cid="http://schemas.microsoft.com/office/word/2016/wordml/cid" mc:Ignorable="w16cid">
  <w16cid:commentId w16cid:paraId="2E07A0FD" w16cid:durableId="53BA32F8"/>
  <w16cid:commentId w16cid:paraId="25445AE4" w16cid:durableId="745D37B3"/>
  <w16cid:commentId w16cid:paraId="36F20488" w16cid:durableId="2E053D12"/>
  <w16cid:commentId w16cid:paraId="14A901C5" w16cid:durableId="5984ED1B"/>
  <w16cid:commentId w16cid:paraId="10FAFB50" w16cid:durableId="6F975E93"/>
  <w16cid:commentId w16cid:paraId="13555171" w16cid:durableId="3DD01E56"/>
  <w16cid:commentId w16cid:paraId="2BDB6340" w16cid:durableId="7A2DB413"/>
  <w16cid:commentId w16cid:paraId="440475C0" w16cid:durableId="7C17A469"/>
  <w16cid:commentId w16cid:paraId="6306DD0C" w16cid:durableId="44ACE1D8"/>
  <w16cid:commentId w16cid:paraId="29D4DF35" w16cid:durableId="059E893B"/>
  <w16cid:commentId w16cid:paraId="797E47CC" w16cid:durableId="288A076E"/>
  <w16cid:commentId w16cid:paraId="07D1681A" w16cid:durableId="61635D16"/>
  <w16cid:commentId w16cid:paraId="76607BF2" w16cid:durableId="38FECC9E"/>
  <w16cid:commentId w16cid:paraId="37F955F1" w16cid:durableId="1A5BF2D4"/>
  <w16cid:commentId w16cid:paraId="5B9D6F45" w16cid:durableId="5C0C1BDB"/>
  <w16cid:commentId w16cid:paraId="366F5B63" w16cid:durableId="3BC53162"/>
  <w16cid:commentId w16cid:paraId="6AEDE062" w16cid:durableId="5B0A5D5F"/>
  <w16cid:commentId w16cid:paraId="5E02E706" w16cid:durableId="754B6D48"/>
  <w16cid:commentId w16cid:paraId="2098616D" w16cid:durableId="5106E4F0"/>
  <w16cid:commentId w16cid:paraId="1EA71F55" w16cid:durableId="031A8B61"/>
  <w16cid:commentId w16cid:paraId="732628B4" w16cid:durableId="00B07690"/>
  <w16cid:commentId w16cid:paraId="7B945E8D" w16cid:durableId="4C3F09E6"/>
  <w16cid:commentId w16cid:paraId="0932FF19" w16cid:durableId="42579C4B"/>
  <w16cid:commentId w16cid:paraId="22D50DC9" w16cid:durableId="218107BF"/>
  <w16cid:commentId w16cid:paraId="1F7F1A29" w16cid:durableId="09621563"/>
  <w16cid:commentId w16cid:paraId="527DC356" w16cid:durableId="34276D77"/>
  <w16cid:commentId w16cid:paraId="67AAB6C0" w16cid:durableId="38DDF9FB"/>
  <w16cid:commentId w16cid:paraId="2B206FA3" w16cid:durableId="39AB8580"/>
  <w16cid:commentId w16cid:paraId="2553E5DC" w16cid:durableId="0B9F130B"/>
  <w16cid:commentId w16cid:paraId="0FCA54F0" w16cid:durableId="5B216487"/>
  <w16cid:commentId w16cid:paraId="5042DB37" w16cid:durableId="4208BBC9"/>
  <w16cid:commentId w16cid:paraId="4EBE8995" w16cid:durableId="40EAB3E7"/>
  <w16cid:commentId w16cid:paraId="311F26E2" w16cid:durableId="1284571D"/>
  <w16cid:commentId w16cid:paraId="2E6D4158" w16cid:durableId="302A3A5E"/>
  <w16cid:commentId w16cid:paraId="3F43EC5D" w16cid:durableId="294A6F11"/>
  <w16cid:commentId w16cid:paraId="4B421F89" w16cid:durableId="259AFD7C"/>
  <w16cid:commentId w16cid:paraId="1EB2B89C" w16cid:durableId="113B10FA"/>
  <w16cid:commentId w16cid:paraId="4BC2D45C" w16cid:durableId="207B9445"/>
  <w16cid:commentId w16cid:paraId="722AC7EB" w16cid:durableId="5B1C9676"/>
  <w16cid:commentId w16cid:paraId="0A1CA658" w16cid:durableId="0688E8D4"/>
  <w16cid:commentId w16cid:paraId="0E6FD78C" w16cid:durableId="188AF568"/>
  <w16cid:commentId w16cid:paraId="5458C375" w16cid:durableId="53891D8D"/>
  <w16cid:commentId w16cid:paraId="29A7CCAA" w16cid:durableId="778DBB22"/>
  <w16cid:commentId w16cid:paraId="7FB017BB" w16cid:durableId="1E698CEE"/>
  <w16cid:commentId w16cid:paraId="549171B4" w16cid:durableId="0282ED43"/>
  <w16cid:commentId w16cid:paraId="74DC359D" w16cid:durableId="5E52B050"/>
  <w16cid:commentId w16cid:paraId="79321EE0" w16cid:durableId="7A958894"/>
  <w16cid:commentId w16cid:paraId="6E8CE910" w16cid:durableId="08178CB6"/>
  <w16cid:commentId w16cid:paraId="653317D7" w16cid:durableId="5196E9CE"/>
  <w16cid:commentId w16cid:paraId="2670BA9C" w16cid:durableId="2FC4291D"/>
  <w16cid:commentId w16cid:paraId="2E493DCE" w16cid:durableId="49106AB8"/>
  <w16cid:commentId w16cid:paraId="4A5119C8" w16cid:durableId="40F3829B"/>
  <w16cid:commentId w16cid:paraId="705DB592" w16cid:durableId="1799AB28"/>
  <w16cid:commentId w16cid:paraId="4439AE32" w16cid:durableId="6D70464B"/>
  <w16cid:commentId w16cid:paraId="37ABC423" w16cid:durableId="41218236"/>
  <w16cid:commentId w16cid:paraId="2206B4F5" w16cid:durableId="5BB7ED36"/>
  <w16cid:commentId w16cid:paraId="563D5AA2" w16cid:durableId="053A35C8"/>
  <w16cid:commentId w16cid:paraId="351CBE9D" w16cid:durableId="173DE7CE"/>
  <w16cid:commentId w16cid:paraId="0A78A290" w16cid:durableId="359C758E"/>
  <w16cid:commentId w16cid:paraId="3E2F5EBE" w16cid:durableId="2598F8C2"/>
  <w16cid:commentId w16cid:paraId="7B545505" w16cid:durableId="2D2243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74B35" w:rsidP="00294A17" w:rsidRDefault="00D74B35" w14:paraId="512AFB0F" w14:textId="77777777">
      <w:r>
        <w:separator/>
      </w:r>
    </w:p>
  </w:endnote>
  <w:endnote w:type="continuationSeparator" w:id="0">
    <w:p w:rsidR="00D74B35" w:rsidP="00294A17" w:rsidRDefault="00D74B35" w14:paraId="673E5D3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94A17" w:rsidRDefault="00294A17" w14:paraId="23A367FD" w14:textId="77777777">
    <w:pPr>
      <w:pStyle w:val="Footer"/>
      <w:jc w:val="center"/>
    </w:pPr>
    <w:r>
      <w:fldChar w:fldCharType="begin"/>
    </w:r>
    <w:r>
      <w:instrText>PAGE   \* MERGEFORMAT</w:instrText>
    </w:r>
    <w:r>
      <w:fldChar w:fldCharType="separate"/>
    </w:r>
    <w:r w:rsidRPr="00EF4B62" w:rsidR="00EF4B62">
      <w:rPr>
        <w:noProof/>
        <w:lang w:val="et-EE"/>
      </w:rPr>
      <w:t>1</w:t>
    </w:r>
    <w:r>
      <w:fldChar w:fldCharType="end"/>
    </w:r>
  </w:p>
  <w:p w:rsidR="00294A17" w:rsidRDefault="00294A17" w14:paraId="4ED925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74B35" w:rsidP="00294A17" w:rsidRDefault="00D74B35" w14:paraId="066029E9" w14:textId="77777777">
      <w:r>
        <w:separator/>
      </w:r>
    </w:p>
  </w:footnote>
  <w:footnote w:type="continuationSeparator" w:id="0">
    <w:p w:rsidR="00D74B35" w:rsidP="00294A17" w:rsidRDefault="00D74B35" w14:paraId="215DE78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44CF"/>
    <w:multiLevelType w:val="hybridMultilevel"/>
    <w:tmpl w:val="FFFFFFFF"/>
    <w:lvl w:ilvl="0" w:tplc="03260A62">
      <w:start w:val="1"/>
      <w:numFmt w:val="decimal"/>
      <w:lvlText w:val="%1)"/>
      <w:lvlJc w:val="left"/>
      <w:pPr>
        <w:ind w:left="1080" w:hanging="360"/>
      </w:pPr>
      <w:rPr>
        <w:rFonts w:hint="default"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 w15:restartNumberingAfterBreak="0">
    <w:nsid w:val="080E2EEE"/>
    <w:multiLevelType w:val="hybridMultilevel"/>
    <w:tmpl w:val="E8301636"/>
    <w:lvl w:ilvl="0" w:tplc="185A9A5A">
      <w:start w:val="1"/>
      <w:numFmt w:val="decimal"/>
      <w:lvlText w:val="(%1)"/>
      <w:lvlJc w:val="left"/>
      <w:pPr>
        <w:ind w:left="888" w:hanging="52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6C12B4"/>
    <w:multiLevelType w:val="hybridMultilevel"/>
    <w:tmpl w:val="FFFFFFFF"/>
    <w:lvl w:ilvl="0" w:tplc="502C2F34">
      <w:start w:val="1"/>
      <w:numFmt w:val="decimal"/>
      <w:lvlText w:val="(%1)"/>
      <w:lvlJc w:val="left"/>
      <w:pPr>
        <w:ind w:left="360" w:hanging="360"/>
      </w:pPr>
      <w:rPr>
        <w:rFonts w:hint="default"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1036292D"/>
    <w:multiLevelType w:val="hybridMultilevel"/>
    <w:tmpl w:val="4F3AEC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E32D1"/>
    <w:multiLevelType w:val="hybridMultilevel"/>
    <w:tmpl w:val="B5AE5C66"/>
    <w:lvl w:ilvl="0" w:tplc="E1CAAB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D848AE"/>
    <w:multiLevelType w:val="hybridMultilevel"/>
    <w:tmpl w:val="FFFFFFFF"/>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D166AC1"/>
    <w:multiLevelType w:val="hybridMultilevel"/>
    <w:tmpl w:val="FFFFFFFF"/>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EE0DDC"/>
    <w:multiLevelType w:val="hybridMultilevel"/>
    <w:tmpl w:val="B1022B06"/>
    <w:lvl w:ilvl="0" w:tplc="126292C8">
      <w:start w:val="1"/>
      <w:numFmt w:val="decimal"/>
      <w:lvlText w:val="(%1)"/>
      <w:lvlJc w:val="left"/>
      <w:pPr>
        <w:ind w:left="870" w:hanging="5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831EB6"/>
    <w:multiLevelType w:val="hybridMultilevel"/>
    <w:tmpl w:val="FFFFFFFF"/>
    <w:lvl w:ilvl="0" w:tplc="F274E8B4">
      <w:start w:val="1"/>
      <w:numFmt w:val="decimal"/>
      <w:lvlText w:val="%1)"/>
      <w:lvlJc w:val="left"/>
      <w:pPr>
        <w:ind w:left="720" w:hanging="360"/>
      </w:pPr>
      <w:rPr>
        <w:rFonts w:hint="default" w:cs="Times New Roman"/>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41D845EB"/>
    <w:multiLevelType w:val="hybridMultilevel"/>
    <w:tmpl w:val="DF96003E"/>
    <w:lvl w:ilvl="0" w:tplc="5CC09E48">
      <w:start w:val="1"/>
      <w:numFmt w:val="decimal"/>
      <w:lvlText w:val="(%1)"/>
      <w:lvlJc w:val="left"/>
      <w:pPr>
        <w:ind w:left="770" w:hanging="4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CE2392"/>
    <w:multiLevelType w:val="hybridMultilevel"/>
    <w:tmpl w:val="4156E5C4"/>
    <w:lvl w:ilvl="0" w:tplc="1F7A088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EE2DEF"/>
    <w:multiLevelType w:val="hybridMultilevel"/>
    <w:tmpl w:val="24880218"/>
    <w:lvl w:ilvl="0" w:tplc="136EE1D4">
      <w:start w:val="1"/>
      <w:numFmt w:val="decimal"/>
      <w:lvlText w:val="(%1)"/>
      <w:lvlJc w:val="left"/>
      <w:pPr>
        <w:ind w:left="760" w:hanging="40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0C74F5"/>
    <w:multiLevelType w:val="hybridMultilevel"/>
    <w:tmpl w:val="F3640B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1712658"/>
    <w:multiLevelType w:val="hybridMultilevel"/>
    <w:tmpl w:val="DFE4EDA0"/>
    <w:lvl w:ilvl="0" w:tplc="BE044AB8">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9CF14B0"/>
    <w:multiLevelType w:val="hybridMultilevel"/>
    <w:tmpl w:val="FFFFFFFF"/>
    <w:lvl w:ilvl="0" w:tplc="04250011">
      <w:start w:val="1"/>
      <w:numFmt w:val="decimal"/>
      <w:lvlText w:val="%1)"/>
      <w:lvlJc w:val="left"/>
      <w:pPr>
        <w:ind w:left="785" w:hanging="360"/>
      </w:pPr>
      <w:rPr>
        <w:rFonts w:hint="default" w:cs="Times New Roman"/>
      </w:rPr>
    </w:lvl>
    <w:lvl w:ilvl="1" w:tplc="04250019" w:tentative="1">
      <w:start w:val="1"/>
      <w:numFmt w:val="lowerLetter"/>
      <w:lvlText w:val="%2."/>
      <w:lvlJc w:val="left"/>
      <w:pPr>
        <w:ind w:left="1505" w:hanging="360"/>
      </w:pPr>
      <w:rPr>
        <w:rFonts w:cs="Times New Roman"/>
      </w:rPr>
    </w:lvl>
    <w:lvl w:ilvl="2" w:tplc="0425001B" w:tentative="1">
      <w:start w:val="1"/>
      <w:numFmt w:val="lowerRoman"/>
      <w:lvlText w:val="%3."/>
      <w:lvlJc w:val="right"/>
      <w:pPr>
        <w:ind w:left="2225" w:hanging="180"/>
      </w:pPr>
      <w:rPr>
        <w:rFonts w:cs="Times New Roman"/>
      </w:rPr>
    </w:lvl>
    <w:lvl w:ilvl="3" w:tplc="0425000F" w:tentative="1">
      <w:start w:val="1"/>
      <w:numFmt w:val="decimal"/>
      <w:lvlText w:val="%4."/>
      <w:lvlJc w:val="left"/>
      <w:pPr>
        <w:ind w:left="2945" w:hanging="360"/>
      </w:pPr>
      <w:rPr>
        <w:rFonts w:cs="Times New Roman"/>
      </w:rPr>
    </w:lvl>
    <w:lvl w:ilvl="4" w:tplc="04250019" w:tentative="1">
      <w:start w:val="1"/>
      <w:numFmt w:val="lowerLetter"/>
      <w:lvlText w:val="%5."/>
      <w:lvlJc w:val="left"/>
      <w:pPr>
        <w:ind w:left="3665" w:hanging="360"/>
      </w:pPr>
      <w:rPr>
        <w:rFonts w:cs="Times New Roman"/>
      </w:rPr>
    </w:lvl>
    <w:lvl w:ilvl="5" w:tplc="0425001B" w:tentative="1">
      <w:start w:val="1"/>
      <w:numFmt w:val="lowerRoman"/>
      <w:lvlText w:val="%6."/>
      <w:lvlJc w:val="right"/>
      <w:pPr>
        <w:ind w:left="4385" w:hanging="180"/>
      </w:pPr>
      <w:rPr>
        <w:rFonts w:cs="Times New Roman"/>
      </w:rPr>
    </w:lvl>
    <w:lvl w:ilvl="6" w:tplc="0425000F" w:tentative="1">
      <w:start w:val="1"/>
      <w:numFmt w:val="decimal"/>
      <w:lvlText w:val="%7."/>
      <w:lvlJc w:val="left"/>
      <w:pPr>
        <w:ind w:left="5105" w:hanging="360"/>
      </w:pPr>
      <w:rPr>
        <w:rFonts w:cs="Times New Roman"/>
      </w:rPr>
    </w:lvl>
    <w:lvl w:ilvl="7" w:tplc="04250019" w:tentative="1">
      <w:start w:val="1"/>
      <w:numFmt w:val="lowerLetter"/>
      <w:lvlText w:val="%8."/>
      <w:lvlJc w:val="left"/>
      <w:pPr>
        <w:ind w:left="5825" w:hanging="360"/>
      </w:pPr>
      <w:rPr>
        <w:rFonts w:cs="Times New Roman"/>
      </w:rPr>
    </w:lvl>
    <w:lvl w:ilvl="8" w:tplc="0425001B" w:tentative="1">
      <w:start w:val="1"/>
      <w:numFmt w:val="lowerRoman"/>
      <w:lvlText w:val="%9."/>
      <w:lvlJc w:val="right"/>
      <w:pPr>
        <w:ind w:left="6545" w:hanging="180"/>
      </w:pPr>
      <w:rPr>
        <w:rFonts w:cs="Times New Roman"/>
      </w:rPr>
    </w:lvl>
  </w:abstractNum>
  <w:abstractNum w:abstractNumId="15" w15:restartNumberingAfterBreak="0">
    <w:nsid w:val="5C9B75AD"/>
    <w:multiLevelType w:val="hybridMultilevel"/>
    <w:tmpl w:val="C6C879B2"/>
    <w:lvl w:ilvl="0" w:tplc="10D4E51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2A112CD"/>
    <w:multiLevelType w:val="hybridMultilevel"/>
    <w:tmpl w:val="B804F81E"/>
    <w:lvl w:ilvl="0" w:tplc="5AF6EDDC">
      <w:start w:val="1"/>
      <w:numFmt w:val="decimal"/>
      <w:lvlText w:val="(%1)"/>
      <w:lvlJc w:val="left"/>
      <w:pPr>
        <w:ind w:left="444" w:hanging="360"/>
      </w:pPr>
      <w:rPr>
        <w:rFonts w:hint="default"/>
      </w:rPr>
    </w:lvl>
    <w:lvl w:ilvl="1" w:tplc="04250019" w:tentative="1">
      <w:start w:val="1"/>
      <w:numFmt w:val="lowerLetter"/>
      <w:lvlText w:val="%2."/>
      <w:lvlJc w:val="left"/>
      <w:pPr>
        <w:ind w:left="1164" w:hanging="360"/>
      </w:pPr>
    </w:lvl>
    <w:lvl w:ilvl="2" w:tplc="0425001B" w:tentative="1">
      <w:start w:val="1"/>
      <w:numFmt w:val="lowerRoman"/>
      <w:lvlText w:val="%3."/>
      <w:lvlJc w:val="right"/>
      <w:pPr>
        <w:ind w:left="1884" w:hanging="180"/>
      </w:pPr>
    </w:lvl>
    <w:lvl w:ilvl="3" w:tplc="0425000F" w:tentative="1">
      <w:start w:val="1"/>
      <w:numFmt w:val="decimal"/>
      <w:lvlText w:val="%4."/>
      <w:lvlJc w:val="left"/>
      <w:pPr>
        <w:ind w:left="2604" w:hanging="360"/>
      </w:pPr>
    </w:lvl>
    <w:lvl w:ilvl="4" w:tplc="04250019" w:tentative="1">
      <w:start w:val="1"/>
      <w:numFmt w:val="lowerLetter"/>
      <w:lvlText w:val="%5."/>
      <w:lvlJc w:val="left"/>
      <w:pPr>
        <w:ind w:left="3324" w:hanging="360"/>
      </w:pPr>
    </w:lvl>
    <w:lvl w:ilvl="5" w:tplc="0425001B" w:tentative="1">
      <w:start w:val="1"/>
      <w:numFmt w:val="lowerRoman"/>
      <w:lvlText w:val="%6."/>
      <w:lvlJc w:val="right"/>
      <w:pPr>
        <w:ind w:left="4044" w:hanging="180"/>
      </w:pPr>
    </w:lvl>
    <w:lvl w:ilvl="6" w:tplc="0425000F" w:tentative="1">
      <w:start w:val="1"/>
      <w:numFmt w:val="decimal"/>
      <w:lvlText w:val="%7."/>
      <w:lvlJc w:val="left"/>
      <w:pPr>
        <w:ind w:left="4764" w:hanging="360"/>
      </w:pPr>
    </w:lvl>
    <w:lvl w:ilvl="7" w:tplc="04250019" w:tentative="1">
      <w:start w:val="1"/>
      <w:numFmt w:val="lowerLetter"/>
      <w:lvlText w:val="%8."/>
      <w:lvlJc w:val="left"/>
      <w:pPr>
        <w:ind w:left="5484" w:hanging="360"/>
      </w:pPr>
    </w:lvl>
    <w:lvl w:ilvl="8" w:tplc="0425001B" w:tentative="1">
      <w:start w:val="1"/>
      <w:numFmt w:val="lowerRoman"/>
      <w:lvlText w:val="%9."/>
      <w:lvlJc w:val="right"/>
      <w:pPr>
        <w:ind w:left="6204" w:hanging="180"/>
      </w:pPr>
    </w:lvl>
  </w:abstractNum>
  <w:abstractNum w:abstractNumId="17" w15:restartNumberingAfterBreak="0">
    <w:nsid w:val="63F45570"/>
    <w:multiLevelType w:val="hybridMultilevel"/>
    <w:tmpl w:val="B804F81E"/>
    <w:lvl w:ilvl="0" w:tplc="FFFFFFFF">
      <w:start w:val="1"/>
      <w:numFmt w:val="decimal"/>
      <w:lvlText w:val="(%1)"/>
      <w:lvlJc w:val="left"/>
      <w:pPr>
        <w:ind w:left="444" w:hanging="360"/>
      </w:pPr>
      <w:rPr>
        <w:rFonts w:hint="default"/>
      </w:rPr>
    </w:lvl>
    <w:lvl w:ilvl="1" w:tplc="FFFFFFFF" w:tentative="1">
      <w:start w:val="1"/>
      <w:numFmt w:val="lowerLetter"/>
      <w:lvlText w:val="%2."/>
      <w:lvlJc w:val="left"/>
      <w:pPr>
        <w:ind w:left="1164" w:hanging="360"/>
      </w:pPr>
    </w:lvl>
    <w:lvl w:ilvl="2" w:tplc="FFFFFFFF" w:tentative="1">
      <w:start w:val="1"/>
      <w:numFmt w:val="lowerRoman"/>
      <w:lvlText w:val="%3."/>
      <w:lvlJc w:val="right"/>
      <w:pPr>
        <w:ind w:left="1884" w:hanging="180"/>
      </w:pPr>
    </w:lvl>
    <w:lvl w:ilvl="3" w:tplc="FFFFFFFF" w:tentative="1">
      <w:start w:val="1"/>
      <w:numFmt w:val="decimal"/>
      <w:lvlText w:val="%4."/>
      <w:lvlJc w:val="left"/>
      <w:pPr>
        <w:ind w:left="2604" w:hanging="360"/>
      </w:pPr>
    </w:lvl>
    <w:lvl w:ilvl="4" w:tplc="FFFFFFFF" w:tentative="1">
      <w:start w:val="1"/>
      <w:numFmt w:val="lowerLetter"/>
      <w:lvlText w:val="%5."/>
      <w:lvlJc w:val="left"/>
      <w:pPr>
        <w:ind w:left="3324" w:hanging="360"/>
      </w:pPr>
    </w:lvl>
    <w:lvl w:ilvl="5" w:tplc="FFFFFFFF" w:tentative="1">
      <w:start w:val="1"/>
      <w:numFmt w:val="lowerRoman"/>
      <w:lvlText w:val="%6."/>
      <w:lvlJc w:val="right"/>
      <w:pPr>
        <w:ind w:left="4044" w:hanging="180"/>
      </w:pPr>
    </w:lvl>
    <w:lvl w:ilvl="6" w:tplc="FFFFFFFF" w:tentative="1">
      <w:start w:val="1"/>
      <w:numFmt w:val="decimal"/>
      <w:lvlText w:val="%7."/>
      <w:lvlJc w:val="left"/>
      <w:pPr>
        <w:ind w:left="4764" w:hanging="360"/>
      </w:pPr>
    </w:lvl>
    <w:lvl w:ilvl="7" w:tplc="FFFFFFFF" w:tentative="1">
      <w:start w:val="1"/>
      <w:numFmt w:val="lowerLetter"/>
      <w:lvlText w:val="%8."/>
      <w:lvlJc w:val="left"/>
      <w:pPr>
        <w:ind w:left="5484" w:hanging="360"/>
      </w:pPr>
    </w:lvl>
    <w:lvl w:ilvl="8" w:tplc="FFFFFFFF" w:tentative="1">
      <w:start w:val="1"/>
      <w:numFmt w:val="lowerRoman"/>
      <w:lvlText w:val="%9."/>
      <w:lvlJc w:val="right"/>
      <w:pPr>
        <w:ind w:left="6204" w:hanging="180"/>
      </w:pPr>
    </w:lvl>
  </w:abstractNum>
  <w:abstractNum w:abstractNumId="18" w15:restartNumberingAfterBreak="0">
    <w:nsid w:val="64752A1E"/>
    <w:multiLevelType w:val="hybridMultilevel"/>
    <w:tmpl w:val="FFFFFFFF"/>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6490239E"/>
    <w:multiLevelType w:val="hybridMultilevel"/>
    <w:tmpl w:val="EEBA081C"/>
    <w:lvl w:ilvl="0" w:tplc="C2C466D8">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6DDB41C0"/>
    <w:multiLevelType w:val="hybridMultilevel"/>
    <w:tmpl w:val="FFFFFFFF"/>
    <w:lvl w:ilvl="0" w:tplc="04090011">
      <w:start w:val="1"/>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79EB7A17"/>
    <w:multiLevelType w:val="hybridMultilevel"/>
    <w:tmpl w:val="239A36B0"/>
    <w:lvl w:ilvl="0" w:tplc="3EDCDC9E">
      <w:start w:val="1"/>
      <w:numFmt w:val="decimal"/>
      <w:lvlText w:val="(%1)"/>
      <w:lvlJc w:val="left"/>
      <w:pPr>
        <w:ind w:left="820" w:hanging="4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D224784"/>
    <w:multiLevelType w:val="hybridMultilevel"/>
    <w:tmpl w:val="C564103E"/>
    <w:lvl w:ilvl="0" w:tplc="4DCCE716">
      <w:start w:val="28"/>
      <w:numFmt w:val="bullet"/>
      <w:lvlText w:val="-"/>
      <w:lvlJc w:val="left"/>
      <w:pPr>
        <w:ind w:left="720" w:hanging="360"/>
      </w:pPr>
      <w:rPr>
        <w:rFonts w:hint="default" w:ascii="Calibri" w:hAnsi="Calibri" w:eastAsia="Times New Roman"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744570248">
    <w:abstractNumId w:val="20"/>
  </w:num>
  <w:num w:numId="2" w16cid:durableId="165049692">
    <w:abstractNumId w:val="18"/>
  </w:num>
  <w:num w:numId="3" w16cid:durableId="830367043">
    <w:abstractNumId w:val="14"/>
  </w:num>
  <w:num w:numId="4" w16cid:durableId="1762410407">
    <w:abstractNumId w:val="6"/>
  </w:num>
  <w:num w:numId="5" w16cid:durableId="1287083259">
    <w:abstractNumId w:val="2"/>
  </w:num>
  <w:num w:numId="6" w16cid:durableId="1009941568">
    <w:abstractNumId w:val="0"/>
  </w:num>
  <w:num w:numId="7" w16cid:durableId="337196581">
    <w:abstractNumId w:val="8"/>
  </w:num>
  <w:num w:numId="8" w16cid:durableId="2117940361">
    <w:abstractNumId w:val="5"/>
  </w:num>
  <w:num w:numId="9" w16cid:durableId="1343436738">
    <w:abstractNumId w:val="19"/>
  </w:num>
  <w:num w:numId="10" w16cid:durableId="1291934057">
    <w:abstractNumId w:val="21"/>
  </w:num>
  <w:num w:numId="11" w16cid:durableId="721833603">
    <w:abstractNumId w:val="12"/>
  </w:num>
  <w:num w:numId="12" w16cid:durableId="1537044974">
    <w:abstractNumId w:val="3"/>
  </w:num>
  <w:num w:numId="13" w16cid:durableId="2084599568">
    <w:abstractNumId w:val="4"/>
  </w:num>
  <w:num w:numId="14" w16cid:durableId="1315261198">
    <w:abstractNumId w:val="15"/>
  </w:num>
  <w:num w:numId="15" w16cid:durableId="952248738">
    <w:abstractNumId w:val="22"/>
  </w:num>
  <w:num w:numId="16" w16cid:durableId="2013337266">
    <w:abstractNumId w:val="11"/>
  </w:num>
  <w:num w:numId="17" w16cid:durableId="1269461892">
    <w:abstractNumId w:val="7"/>
  </w:num>
  <w:num w:numId="18" w16cid:durableId="1507476030">
    <w:abstractNumId w:val="1"/>
  </w:num>
  <w:num w:numId="19" w16cid:durableId="1769228021">
    <w:abstractNumId w:val="13"/>
  </w:num>
  <w:num w:numId="20" w16cid:durableId="1544251730">
    <w:abstractNumId w:val="16"/>
  </w:num>
  <w:num w:numId="21" w16cid:durableId="1897549607">
    <w:abstractNumId w:val="17"/>
  </w:num>
  <w:num w:numId="22" w16cid:durableId="1819297790">
    <w:abstractNumId w:val="9"/>
  </w:num>
  <w:num w:numId="23" w16cid:durableId="1789615430">
    <w:abstractNumId w:val="10"/>
  </w:num>
</w:numbering>
</file>

<file path=word/people.xml><?xml version="1.0" encoding="utf-8"?>
<w15:people xmlns:mc="http://schemas.openxmlformats.org/markup-compatibility/2006" xmlns:w15="http://schemas.microsoft.com/office/word/2012/wordml" mc:Ignorable="w15">
  <w15:person w15:author="Maarja-Liis Lall - JUSTDIGI">
    <w15:presenceInfo w15:providerId="AD" w15:userId="S::maarja.lall@justdigi.ee::c7cf4b01-9190-4483-a66e-c79df27776f4"/>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E80"/>
    <w:rsid w:val="00001AFF"/>
    <w:rsid w:val="00002FE1"/>
    <w:rsid w:val="00003361"/>
    <w:rsid w:val="000040DB"/>
    <w:rsid w:val="0000490D"/>
    <w:rsid w:val="000069C1"/>
    <w:rsid w:val="00007FBC"/>
    <w:rsid w:val="00011C94"/>
    <w:rsid w:val="0001264A"/>
    <w:rsid w:val="00012DBF"/>
    <w:rsid w:val="000130B2"/>
    <w:rsid w:val="000135A9"/>
    <w:rsid w:val="00013FD0"/>
    <w:rsid w:val="00015D85"/>
    <w:rsid w:val="00016247"/>
    <w:rsid w:val="00020147"/>
    <w:rsid w:val="000203DD"/>
    <w:rsid w:val="0002041B"/>
    <w:rsid w:val="00023062"/>
    <w:rsid w:val="000230B1"/>
    <w:rsid w:val="000239A6"/>
    <w:rsid w:val="00024C38"/>
    <w:rsid w:val="0003205C"/>
    <w:rsid w:val="0003232D"/>
    <w:rsid w:val="00032739"/>
    <w:rsid w:val="00032FE4"/>
    <w:rsid w:val="00034CF4"/>
    <w:rsid w:val="000379AB"/>
    <w:rsid w:val="00037DE0"/>
    <w:rsid w:val="0004080E"/>
    <w:rsid w:val="00040C13"/>
    <w:rsid w:val="00040CDC"/>
    <w:rsid w:val="00041685"/>
    <w:rsid w:val="000421E4"/>
    <w:rsid w:val="00042313"/>
    <w:rsid w:val="00042770"/>
    <w:rsid w:val="00042D97"/>
    <w:rsid w:val="00043D33"/>
    <w:rsid w:val="00044191"/>
    <w:rsid w:val="00044386"/>
    <w:rsid w:val="000447CD"/>
    <w:rsid w:val="0004517F"/>
    <w:rsid w:val="000458C6"/>
    <w:rsid w:val="0004679E"/>
    <w:rsid w:val="00046C9D"/>
    <w:rsid w:val="0004720F"/>
    <w:rsid w:val="0005140F"/>
    <w:rsid w:val="0005205C"/>
    <w:rsid w:val="0005376B"/>
    <w:rsid w:val="00053F10"/>
    <w:rsid w:val="0005419D"/>
    <w:rsid w:val="00054AA6"/>
    <w:rsid w:val="000554E1"/>
    <w:rsid w:val="000557D5"/>
    <w:rsid w:val="000579DE"/>
    <w:rsid w:val="00060B08"/>
    <w:rsid w:val="00060B22"/>
    <w:rsid w:val="000613B9"/>
    <w:rsid w:val="000622F2"/>
    <w:rsid w:val="000623C2"/>
    <w:rsid w:val="00064394"/>
    <w:rsid w:val="00064F81"/>
    <w:rsid w:val="00066655"/>
    <w:rsid w:val="00067037"/>
    <w:rsid w:val="00067D3A"/>
    <w:rsid w:val="000705B6"/>
    <w:rsid w:val="00071196"/>
    <w:rsid w:val="00071B5C"/>
    <w:rsid w:val="00071DCE"/>
    <w:rsid w:val="000727E2"/>
    <w:rsid w:val="00072BE8"/>
    <w:rsid w:val="00074056"/>
    <w:rsid w:val="000742ED"/>
    <w:rsid w:val="000743AF"/>
    <w:rsid w:val="00074D05"/>
    <w:rsid w:val="00074EF5"/>
    <w:rsid w:val="000755E4"/>
    <w:rsid w:val="0007564C"/>
    <w:rsid w:val="00075C09"/>
    <w:rsid w:val="00076091"/>
    <w:rsid w:val="00076E48"/>
    <w:rsid w:val="00077011"/>
    <w:rsid w:val="000772DB"/>
    <w:rsid w:val="00077C6C"/>
    <w:rsid w:val="0008387D"/>
    <w:rsid w:val="00084C73"/>
    <w:rsid w:val="00085358"/>
    <w:rsid w:val="000858F3"/>
    <w:rsid w:val="00085DF7"/>
    <w:rsid w:val="00086569"/>
    <w:rsid w:val="00086DFB"/>
    <w:rsid w:val="000870A1"/>
    <w:rsid w:val="00087294"/>
    <w:rsid w:val="00087C04"/>
    <w:rsid w:val="00087C6A"/>
    <w:rsid w:val="00087D53"/>
    <w:rsid w:val="0009084C"/>
    <w:rsid w:val="00091A97"/>
    <w:rsid w:val="0009228D"/>
    <w:rsid w:val="00092293"/>
    <w:rsid w:val="00093085"/>
    <w:rsid w:val="00095129"/>
    <w:rsid w:val="00095D23"/>
    <w:rsid w:val="000964E0"/>
    <w:rsid w:val="000976ED"/>
    <w:rsid w:val="000A0054"/>
    <w:rsid w:val="000A050E"/>
    <w:rsid w:val="000A0FA2"/>
    <w:rsid w:val="000A4CB8"/>
    <w:rsid w:val="000A5243"/>
    <w:rsid w:val="000A5400"/>
    <w:rsid w:val="000A5A7A"/>
    <w:rsid w:val="000A5CB5"/>
    <w:rsid w:val="000A6398"/>
    <w:rsid w:val="000A7B7B"/>
    <w:rsid w:val="000B1769"/>
    <w:rsid w:val="000B284A"/>
    <w:rsid w:val="000B2B39"/>
    <w:rsid w:val="000B3022"/>
    <w:rsid w:val="000B313E"/>
    <w:rsid w:val="000B3825"/>
    <w:rsid w:val="000B383E"/>
    <w:rsid w:val="000B3D3A"/>
    <w:rsid w:val="000B414D"/>
    <w:rsid w:val="000B508E"/>
    <w:rsid w:val="000B532C"/>
    <w:rsid w:val="000B5985"/>
    <w:rsid w:val="000B5C1E"/>
    <w:rsid w:val="000B5F46"/>
    <w:rsid w:val="000B6087"/>
    <w:rsid w:val="000B7033"/>
    <w:rsid w:val="000B774F"/>
    <w:rsid w:val="000C01C1"/>
    <w:rsid w:val="000C0276"/>
    <w:rsid w:val="000C11F1"/>
    <w:rsid w:val="000C24CB"/>
    <w:rsid w:val="000C391D"/>
    <w:rsid w:val="000C4065"/>
    <w:rsid w:val="000C49BD"/>
    <w:rsid w:val="000C7BE5"/>
    <w:rsid w:val="000D1DA7"/>
    <w:rsid w:val="000D2D03"/>
    <w:rsid w:val="000D331D"/>
    <w:rsid w:val="000D4D15"/>
    <w:rsid w:val="000D5303"/>
    <w:rsid w:val="000D71E4"/>
    <w:rsid w:val="000D74C1"/>
    <w:rsid w:val="000E057A"/>
    <w:rsid w:val="000E3B61"/>
    <w:rsid w:val="000E48CD"/>
    <w:rsid w:val="000E5E23"/>
    <w:rsid w:val="000E65D3"/>
    <w:rsid w:val="000E7A04"/>
    <w:rsid w:val="000E7CF4"/>
    <w:rsid w:val="000E7E99"/>
    <w:rsid w:val="000F024A"/>
    <w:rsid w:val="000F1B87"/>
    <w:rsid w:val="000F22E9"/>
    <w:rsid w:val="000F2523"/>
    <w:rsid w:val="000F28CD"/>
    <w:rsid w:val="000F3170"/>
    <w:rsid w:val="000F4370"/>
    <w:rsid w:val="000F4C7E"/>
    <w:rsid w:val="000F5020"/>
    <w:rsid w:val="000F5B3C"/>
    <w:rsid w:val="000F5B61"/>
    <w:rsid w:val="000F6FC1"/>
    <w:rsid w:val="000F72D9"/>
    <w:rsid w:val="000F7443"/>
    <w:rsid w:val="000F795A"/>
    <w:rsid w:val="001015A8"/>
    <w:rsid w:val="00101F5F"/>
    <w:rsid w:val="00102EF3"/>
    <w:rsid w:val="00104AE6"/>
    <w:rsid w:val="0010587D"/>
    <w:rsid w:val="00110366"/>
    <w:rsid w:val="00110678"/>
    <w:rsid w:val="001109D5"/>
    <w:rsid w:val="001110BA"/>
    <w:rsid w:val="00114338"/>
    <w:rsid w:val="001154A7"/>
    <w:rsid w:val="00115867"/>
    <w:rsid w:val="00116433"/>
    <w:rsid w:val="00116B24"/>
    <w:rsid w:val="001173C8"/>
    <w:rsid w:val="001179FA"/>
    <w:rsid w:val="00120283"/>
    <w:rsid w:val="00121B6B"/>
    <w:rsid w:val="00122031"/>
    <w:rsid w:val="001231DF"/>
    <w:rsid w:val="00123726"/>
    <w:rsid w:val="001242D8"/>
    <w:rsid w:val="00124472"/>
    <w:rsid w:val="001244BA"/>
    <w:rsid w:val="00124614"/>
    <w:rsid w:val="00124CA3"/>
    <w:rsid w:val="0012535B"/>
    <w:rsid w:val="00126681"/>
    <w:rsid w:val="001278C6"/>
    <w:rsid w:val="00127B64"/>
    <w:rsid w:val="00127FD8"/>
    <w:rsid w:val="001303F0"/>
    <w:rsid w:val="0013084A"/>
    <w:rsid w:val="001310E4"/>
    <w:rsid w:val="00131C4B"/>
    <w:rsid w:val="00132DA4"/>
    <w:rsid w:val="001331BB"/>
    <w:rsid w:val="0013552B"/>
    <w:rsid w:val="001357F6"/>
    <w:rsid w:val="001375B4"/>
    <w:rsid w:val="001375EB"/>
    <w:rsid w:val="001378CE"/>
    <w:rsid w:val="00137AA7"/>
    <w:rsid w:val="001403EC"/>
    <w:rsid w:val="00141626"/>
    <w:rsid w:val="00141711"/>
    <w:rsid w:val="00141931"/>
    <w:rsid w:val="00142479"/>
    <w:rsid w:val="00142D33"/>
    <w:rsid w:val="00143391"/>
    <w:rsid w:val="001433E4"/>
    <w:rsid w:val="001435B3"/>
    <w:rsid w:val="0014373F"/>
    <w:rsid w:val="00143E02"/>
    <w:rsid w:val="001450B3"/>
    <w:rsid w:val="00145AF6"/>
    <w:rsid w:val="00146055"/>
    <w:rsid w:val="00146583"/>
    <w:rsid w:val="001468AB"/>
    <w:rsid w:val="00150214"/>
    <w:rsid w:val="00151663"/>
    <w:rsid w:val="00151DE8"/>
    <w:rsid w:val="0015233C"/>
    <w:rsid w:val="0015363F"/>
    <w:rsid w:val="00156685"/>
    <w:rsid w:val="0016133B"/>
    <w:rsid w:val="00162802"/>
    <w:rsid w:val="00162AA9"/>
    <w:rsid w:val="00163028"/>
    <w:rsid w:val="0016305F"/>
    <w:rsid w:val="001654CA"/>
    <w:rsid w:val="001673A0"/>
    <w:rsid w:val="00170FE2"/>
    <w:rsid w:val="00171553"/>
    <w:rsid w:val="00171DF2"/>
    <w:rsid w:val="00175951"/>
    <w:rsid w:val="00175C45"/>
    <w:rsid w:val="001770BB"/>
    <w:rsid w:val="00177C08"/>
    <w:rsid w:val="00177F35"/>
    <w:rsid w:val="00180174"/>
    <w:rsid w:val="001804BB"/>
    <w:rsid w:val="001809F6"/>
    <w:rsid w:val="00180B4D"/>
    <w:rsid w:val="001811DA"/>
    <w:rsid w:val="001813E2"/>
    <w:rsid w:val="001822D0"/>
    <w:rsid w:val="0018242B"/>
    <w:rsid w:val="00182606"/>
    <w:rsid w:val="0018296F"/>
    <w:rsid w:val="00183260"/>
    <w:rsid w:val="001838EB"/>
    <w:rsid w:val="00184EBD"/>
    <w:rsid w:val="001850A7"/>
    <w:rsid w:val="00186BD1"/>
    <w:rsid w:val="00186E29"/>
    <w:rsid w:val="001870BB"/>
    <w:rsid w:val="00190114"/>
    <w:rsid w:val="0019027D"/>
    <w:rsid w:val="00190339"/>
    <w:rsid w:val="00190A53"/>
    <w:rsid w:val="00190B66"/>
    <w:rsid w:val="001913F5"/>
    <w:rsid w:val="00191FFC"/>
    <w:rsid w:val="001923D6"/>
    <w:rsid w:val="0019340C"/>
    <w:rsid w:val="00193BB5"/>
    <w:rsid w:val="001943E6"/>
    <w:rsid w:val="00194908"/>
    <w:rsid w:val="00194AAD"/>
    <w:rsid w:val="00194CEA"/>
    <w:rsid w:val="0019776B"/>
    <w:rsid w:val="00197F61"/>
    <w:rsid w:val="001A0282"/>
    <w:rsid w:val="001A02C5"/>
    <w:rsid w:val="001A0F1C"/>
    <w:rsid w:val="001A177C"/>
    <w:rsid w:val="001A1923"/>
    <w:rsid w:val="001A1F0D"/>
    <w:rsid w:val="001A236A"/>
    <w:rsid w:val="001A25FB"/>
    <w:rsid w:val="001A3853"/>
    <w:rsid w:val="001A3F8C"/>
    <w:rsid w:val="001A4239"/>
    <w:rsid w:val="001A4DBE"/>
    <w:rsid w:val="001A669F"/>
    <w:rsid w:val="001A6A2B"/>
    <w:rsid w:val="001A6C91"/>
    <w:rsid w:val="001A7669"/>
    <w:rsid w:val="001A7DA6"/>
    <w:rsid w:val="001B14A5"/>
    <w:rsid w:val="001B1978"/>
    <w:rsid w:val="001B5141"/>
    <w:rsid w:val="001B5624"/>
    <w:rsid w:val="001B5924"/>
    <w:rsid w:val="001B5BF0"/>
    <w:rsid w:val="001B5EC6"/>
    <w:rsid w:val="001B6B1E"/>
    <w:rsid w:val="001B6D28"/>
    <w:rsid w:val="001B72B4"/>
    <w:rsid w:val="001B78DA"/>
    <w:rsid w:val="001C053E"/>
    <w:rsid w:val="001C2470"/>
    <w:rsid w:val="001C2A10"/>
    <w:rsid w:val="001C301B"/>
    <w:rsid w:val="001C684B"/>
    <w:rsid w:val="001D0E24"/>
    <w:rsid w:val="001D1205"/>
    <w:rsid w:val="001D1B8C"/>
    <w:rsid w:val="001D257D"/>
    <w:rsid w:val="001D4B9E"/>
    <w:rsid w:val="001D5444"/>
    <w:rsid w:val="001D580F"/>
    <w:rsid w:val="001D613E"/>
    <w:rsid w:val="001D63F8"/>
    <w:rsid w:val="001D6C4E"/>
    <w:rsid w:val="001D7548"/>
    <w:rsid w:val="001E15A3"/>
    <w:rsid w:val="001E1E02"/>
    <w:rsid w:val="001E211F"/>
    <w:rsid w:val="001E2CED"/>
    <w:rsid w:val="001E31D6"/>
    <w:rsid w:val="001E35D0"/>
    <w:rsid w:val="001E3AB7"/>
    <w:rsid w:val="001E4434"/>
    <w:rsid w:val="001E58E2"/>
    <w:rsid w:val="001E5B63"/>
    <w:rsid w:val="001E5E9D"/>
    <w:rsid w:val="001E6A65"/>
    <w:rsid w:val="001E6ABC"/>
    <w:rsid w:val="001E6AD8"/>
    <w:rsid w:val="001E7BE1"/>
    <w:rsid w:val="001E7E7D"/>
    <w:rsid w:val="001F1B90"/>
    <w:rsid w:val="001F2FAA"/>
    <w:rsid w:val="001F388E"/>
    <w:rsid w:val="001F533B"/>
    <w:rsid w:val="001F5790"/>
    <w:rsid w:val="001F68C9"/>
    <w:rsid w:val="001F76B3"/>
    <w:rsid w:val="00201107"/>
    <w:rsid w:val="00201C5B"/>
    <w:rsid w:val="00201F4E"/>
    <w:rsid w:val="002030BB"/>
    <w:rsid w:val="00203F7A"/>
    <w:rsid w:val="00206115"/>
    <w:rsid w:val="0020624F"/>
    <w:rsid w:val="0021082C"/>
    <w:rsid w:val="00210A1A"/>
    <w:rsid w:val="00210AF2"/>
    <w:rsid w:val="002111CB"/>
    <w:rsid w:val="0021207C"/>
    <w:rsid w:val="00212BA0"/>
    <w:rsid w:val="0021337F"/>
    <w:rsid w:val="00213F1E"/>
    <w:rsid w:val="002140CA"/>
    <w:rsid w:val="00214474"/>
    <w:rsid w:val="002147CD"/>
    <w:rsid w:val="0021498C"/>
    <w:rsid w:val="0021543B"/>
    <w:rsid w:val="0021604C"/>
    <w:rsid w:val="0021718B"/>
    <w:rsid w:val="0021790B"/>
    <w:rsid w:val="00217C73"/>
    <w:rsid w:val="002217FD"/>
    <w:rsid w:val="00222425"/>
    <w:rsid w:val="00223272"/>
    <w:rsid w:val="00223C6B"/>
    <w:rsid w:val="00223DE8"/>
    <w:rsid w:val="0022589A"/>
    <w:rsid w:val="00225D78"/>
    <w:rsid w:val="00225E29"/>
    <w:rsid w:val="002269EF"/>
    <w:rsid w:val="00226A03"/>
    <w:rsid w:val="002271A8"/>
    <w:rsid w:val="0022779C"/>
    <w:rsid w:val="002300C4"/>
    <w:rsid w:val="00230930"/>
    <w:rsid w:val="00230C0E"/>
    <w:rsid w:val="00230E40"/>
    <w:rsid w:val="00232E83"/>
    <w:rsid w:val="002342D2"/>
    <w:rsid w:val="002347C3"/>
    <w:rsid w:val="00234A91"/>
    <w:rsid w:val="0023514F"/>
    <w:rsid w:val="002353FC"/>
    <w:rsid w:val="00235BE4"/>
    <w:rsid w:val="00235EB4"/>
    <w:rsid w:val="00242625"/>
    <w:rsid w:val="00242BC3"/>
    <w:rsid w:val="00244034"/>
    <w:rsid w:val="0024461A"/>
    <w:rsid w:val="002446DA"/>
    <w:rsid w:val="00244E4C"/>
    <w:rsid w:val="00245E92"/>
    <w:rsid w:val="00246758"/>
    <w:rsid w:val="00250136"/>
    <w:rsid w:val="00250B06"/>
    <w:rsid w:val="00250D64"/>
    <w:rsid w:val="00251189"/>
    <w:rsid w:val="00251C98"/>
    <w:rsid w:val="0025268D"/>
    <w:rsid w:val="0025387B"/>
    <w:rsid w:val="00253CCB"/>
    <w:rsid w:val="002544FB"/>
    <w:rsid w:val="00254F86"/>
    <w:rsid w:val="00254F92"/>
    <w:rsid w:val="0025667F"/>
    <w:rsid w:val="00256C33"/>
    <w:rsid w:val="002576BD"/>
    <w:rsid w:val="00261C74"/>
    <w:rsid w:val="00261D05"/>
    <w:rsid w:val="002622F1"/>
    <w:rsid w:val="0026282C"/>
    <w:rsid w:val="00263C9A"/>
    <w:rsid w:val="00264528"/>
    <w:rsid w:val="002658D7"/>
    <w:rsid w:val="00266EBC"/>
    <w:rsid w:val="0026728A"/>
    <w:rsid w:val="00270FD4"/>
    <w:rsid w:val="0027137E"/>
    <w:rsid w:val="002714C9"/>
    <w:rsid w:val="00273621"/>
    <w:rsid w:val="002748F9"/>
    <w:rsid w:val="00276CCE"/>
    <w:rsid w:val="002776F4"/>
    <w:rsid w:val="00277D83"/>
    <w:rsid w:val="0027B786"/>
    <w:rsid w:val="0028190D"/>
    <w:rsid w:val="00285697"/>
    <w:rsid w:val="00285B58"/>
    <w:rsid w:val="0029065B"/>
    <w:rsid w:val="002909C2"/>
    <w:rsid w:val="00291683"/>
    <w:rsid w:val="002916A3"/>
    <w:rsid w:val="00291DFF"/>
    <w:rsid w:val="00292FDA"/>
    <w:rsid w:val="00293171"/>
    <w:rsid w:val="00294A17"/>
    <w:rsid w:val="0029504B"/>
    <w:rsid w:val="002956AA"/>
    <w:rsid w:val="00297791"/>
    <w:rsid w:val="002A00E7"/>
    <w:rsid w:val="002A154C"/>
    <w:rsid w:val="002A42A1"/>
    <w:rsid w:val="002A4D27"/>
    <w:rsid w:val="002A5D15"/>
    <w:rsid w:val="002A5EF1"/>
    <w:rsid w:val="002A6085"/>
    <w:rsid w:val="002A67C2"/>
    <w:rsid w:val="002A7820"/>
    <w:rsid w:val="002B0339"/>
    <w:rsid w:val="002B06F4"/>
    <w:rsid w:val="002B1B32"/>
    <w:rsid w:val="002B2459"/>
    <w:rsid w:val="002B4055"/>
    <w:rsid w:val="002B59E1"/>
    <w:rsid w:val="002B5F03"/>
    <w:rsid w:val="002B66D1"/>
    <w:rsid w:val="002C01D0"/>
    <w:rsid w:val="002C1677"/>
    <w:rsid w:val="002C1BA2"/>
    <w:rsid w:val="002C662E"/>
    <w:rsid w:val="002C6F47"/>
    <w:rsid w:val="002C7207"/>
    <w:rsid w:val="002C7608"/>
    <w:rsid w:val="002C7BA6"/>
    <w:rsid w:val="002D0028"/>
    <w:rsid w:val="002D0D42"/>
    <w:rsid w:val="002D23B7"/>
    <w:rsid w:val="002D26FA"/>
    <w:rsid w:val="002D42FE"/>
    <w:rsid w:val="002D5BD8"/>
    <w:rsid w:val="002D5FDD"/>
    <w:rsid w:val="002E00BE"/>
    <w:rsid w:val="002E1FA8"/>
    <w:rsid w:val="002E20B9"/>
    <w:rsid w:val="002E291A"/>
    <w:rsid w:val="002E3ED6"/>
    <w:rsid w:val="002E47CE"/>
    <w:rsid w:val="002E65BE"/>
    <w:rsid w:val="002E7FB6"/>
    <w:rsid w:val="002F02C1"/>
    <w:rsid w:val="002F06F3"/>
    <w:rsid w:val="002F19CD"/>
    <w:rsid w:val="002F1A87"/>
    <w:rsid w:val="002F2742"/>
    <w:rsid w:val="002F28BF"/>
    <w:rsid w:val="002F306B"/>
    <w:rsid w:val="002F3248"/>
    <w:rsid w:val="002F3A94"/>
    <w:rsid w:val="002F44B1"/>
    <w:rsid w:val="002F4AD3"/>
    <w:rsid w:val="002F55A6"/>
    <w:rsid w:val="002F5D2D"/>
    <w:rsid w:val="002F7317"/>
    <w:rsid w:val="002F77C9"/>
    <w:rsid w:val="00300FE7"/>
    <w:rsid w:val="00301218"/>
    <w:rsid w:val="00301670"/>
    <w:rsid w:val="003021CD"/>
    <w:rsid w:val="00302EC4"/>
    <w:rsid w:val="003036EB"/>
    <w:rsid w:val="0030446E"/>
    <w:rsid w:val="00304B29"/>
    <w:rsid w:val="00304D17"/>
    <w:rsid w:val="00304F3B"/>
    <w:rsid w:val="003055CC"/>
    <w:rsid w:val="00305984"/>
    <w:rsid w:val="0030642F"/>
    <w:rsid w:val="00306669"/>
    <w:rsid w:val="003072F4"/>
    <w:rsid w:val="003077A0"/>
    <w:rsid w:val="0031086B"/>
    <w:rsid w:val="00310FD3"/>
    <w:rsid w:val="00313EAA"/>
    <w:rsid w:val="0031400F"/>
    <w:rsid w:val="003148E8"/>
    <w:rsid w:val="00316254"/>
    <w:rsid w:val="003162BE"/>
    <w:rsid w:val="003173EF"/>
    <w:rsid w:val="00321262"/>
    <w:rsid w:val="00321693"/>
    <w:rsid w:val="00321AE1"/>
    <w:rsid w:val="003220C9"/>
    <w:rsid w:val="003236E3"/>
    <w:rsid w:val="00324291"/>
    <w:rsid w:val="00324C72"/>
    <w:rsid w:val="00324E46"/>
    <w:rsid w:val="00325039"/>
    <w:rsid w:val="00325662"/>
    <w:rsid w:val="00325956"/>
    <w:rsid w:val="00325AF1"/>
    <w:rsid w:val="00326D7B"/>
    <w:rsid w:val="00327EB1"/>
    <w:rsid w:val="00330921"/>
    <w:rsid w:val="0033094D"/>
    <w:rsid w:val="00330F22"/>
    <w:rsid w:val="00332C21"/>
    <w:rsid w:val="003402F1"/>
    <w:rsid w:val="00341A7F"/>
    <w:rsid w:val="00342EAB"/>
    <w:rsid w:val="0034329C"/>
    <w:rsid w:val="00343328"/>
    <w:rsid w:val="00343C62"/>
    <w:rsid w:val="00344867"/>
    <w:rsid w:val="00345C2A"/>
    <w:rsid w:val="0034722E"/>
    <w:rsid w:val="00347288"/>
    <w:rsid w:val="00347373"/>
    <w:rsid w:val="00347B84"/>
    <w:rsid w:val="003504F0"/>
    <w:rsid w:val="003509A7"/>
    <w:rsid w:val="003537E6"/>
    <w:rsid w:val="0035463D"/>
    <w:rsid w:val="003548BA"/>
    <w:rsid w:val="003548CD"/>
    <w:rsid w:val="003555CD"/>
    <w:rsid w:val="003567F0"/>
    <w:rsid w:val="00357C55"/>
    <w:rsid w:val="00357FD6"/>
    <w:rsid w:val="0036022D"/>
    <w:rsid w:val="0036255C"/>
    <w:rsid w:val="00362780"/>
    <w:rsid w:val="00363725"/>
    <w:rsid w:val="00364C6D"/>
    <w:rsid w:val="0036519E"/>
    <w:rsid w:val="00365AE4"/>
    <w:rsid w:val="003668AD"/>
    <w:rsid w:val="0037116C"/>
    <w:rsid w:val="003712E7"/>
    <w:rsid w:val="00371B4A"/>
    <w:rsid w:val="00373468"/>
    <w:rsid w:val="003736F6"/>
    <w:rsid w:val="00373D83"/>
    <w:rsid w:val="00373E05"/>
    <w:rsid w:val="003741CD"/>
    <w:rsid w:val="00374B59"/>
    <w:rsid w:val="00374E13"/>
    <w:rsid w:val="00376497"/>
    <w:rsid w:val="0037788D"/>
    <w:rsid w:val="00381B75"/>
    <w:rsid w:val="00383000"/>
    <w:rsid w:val="00384214"/>
    <w:rsid w:val="003842EA"/>
    <w:rsid w:val="00384C81"/>
    <w:rsid w:val="0038539D"/>
    <w:rsid w:val="00385708"/>
    <w:rsid w:val="00386955"/>
    <w:rsid w:val="00386D6F"/>
    <w:rsid w:val="00387832"/>
    <w:rsid w:val="0039082E"/>
    <w:rsid w:val="00392023"/>
    <w:rsid w:val="0039219D"/>
    <w:rsid w:val="00393700"/>
    <w:rsid w:val="0039674A"/>
    <w:rsid w:val="00396866"/>
    <w:rsid w:val="00396D3E"/>
    <w:rsid w:val="00396ED2"/>
    <w:rsid w:val="00397363"/>
    <w:rsid w:val="0039795F"/>
    <w:rsid w:val="003A08BB"/>
    <w:rsid w:val="003A0914"/>
    <w:rsid w:val="003A101D"/>
    <w:rsid w:val="003A13CE"/>
    <w:rsid w:val="003A1C10"/>
    <w:rsid w:val="003A1F78"/>
    <w:rsid w:val="003A37DA"/>
    <w:rsid w:val="003A6DD9"/>
    <w:rsid w:val="003A6DF6"/>
    <w:rsid w:val="003A7430"/>
    <w:rsid w:val="003A7C7B"/>
    <w:rsid w:val="003B04C5"/>
    <w:rsid w:val="003B0A1E"/>
    <w:rsid w:val="003B112D"/>
    <w:rsid w:val="003B1C71"/>
    <w:rsid w:val="003B1CC0"/>
    <w:rsid w:val="003B1EFF"/>
    <w:rsid w:val="003B2EDA"/>
    <w:rsid w:val="003B33E3"/>
    <w:rsid w:val="003B3B59"/>
    <w:rsid w:val="003B3FFD"/>
    <w:rsid w:val="003B4710"/>
    <w:rsid w:val="003B48EC"/>
    <w:rsid w:val="003B4AD0"/>
    <w:rsid w:val="003B570D"/>
    <w:rsid w:val="003B5EB4"/>
    <w:rsid w:val="003B69CD"/>
    <w:rsid w:val="003C117B"/>
    <w:rsid w:val="003C2415"/>
    <w:rsid w:val="003C333C"/>
    <w:rsid w:val="003C3F28"/>
    <w:rsid w:val="003C43D1"/>
    <w:rsid w:val="003C530F"/>
    <w:rsid w:val="003C6E15"/>
    <w:rsid w:val="003C7910"/>
    <w:rsid w:val="003C7FD1"/>
    <w:rsid w:val="003D20F7"/>
    <w:rsid w:val="003D27CB"/>
    <w:rsid w:val="003D28B2"/>
    <w:rsid w:val="003D34EE"/>
    <w:rsid w:val="003D6112"/>
    <w:rsid w:val="003D7E0D"/>
    <w:rsid w:val="003E04FE"/>
    <w:rsid w:val="003E1055"/>
    <w:rsid w:val="003E146F"/>
    <w:rsid w:val="003E35CF"/>
    <w:rsid w:val="003E3CCF"/>
    <w:rsid w:val="003E5566"/>
    <w:rsid w:val="003E5800"/>
    <w:rsid w:val="003E6F62"/>
    <w:rsid w:val="003E7719"/>
    <w:rsid w:val="003F049C"/>
    <w:rsid w:val="003F1F3A"/>
    <w:rsid w:val="003F288F"/>
    <w:rsid w:val="003F29A8"/>
    <w:rsid w:val="003F46FA"/>
    <w:rsid w:val="003F5AF6"/>
    <w:rsid w:val="003F5F99"/>
    <w:rsid w:val="003F6D23"/>
    <w:rsid w:val="003F6DFE"/>
    <w:rsid w:val="003F7CFB"/>
    <w:rsid w:val="0040040E"/>
    <w:rsid w:val="00400A70"/>
    <w:rsid w:val="00400A9E"/>
    <w:rsid w:val="0040117C"/>
    <w:rsid w:val="004024EF"/>
    <w:rsid w:val="00402782"/>
    <w:rsid w:val="00404141"/>
    <w:rsid w:val="0040501D"/>
    <w:rsid w:val="004050B0"/>
    <w:rsid w:val="00405396"/>
    <w:rsid w:val="004064F9"/>
    <w:rsid w:val="004071F3"/>
    <w:rsid w:val="00407B5C"/>
    <w:rsid w:val="004128D7"/>
    <w:rsid w:val="004136E9"/>
    <w:rsid w:val="0041388D"/>
    <w:rsid w:val="00413B6B"/>
    <w:rsid w:val="00414203"/>
    <w:rsid w:val="004147E7"/>
    <w:rsid w:val="00414D14"/>
    <w:rsid w:val="00414D77"/>
    <w:rsid w:val="00414F2B"/>
    <w:rsid w:val="004155BD"/>
    <w:rsid w:val="00416C93"/>
    <w:rsid w:val="00416E87"/>
    <w:rsid w:val="00416F65"/>
    <w:rsid w:val="0041717D"/>
    <w:rsid w:val="004174CE"/>
    <w:rsid w:val="00417FCD"/>
    <w:rsid w:val="0042313E"/>
    <w:rsid w:val="00423998"/>
    <w:rsid w:val="00423C8B"/>
    <w:rsid w:val="00426B0F"/>
    <w:rsid w:val="00427554"/>
    <w:rsid w:val="00427A32"/>
    <w:rsid w:val="00430257"/>
    <w:rsid w:val="0043080E"/>
    <w:rsid w:val="00430EA9"/>
    <w:rsid w:val="00432772"/>
    <w:rsid w:val="00433EC1"/>
    <w:rsid w:val="004345DA"/>
    <w:rsid w:val="00434AEF"/>
    <w:rsid w:val="004353BD"/>
    <w:rsid w:val="00435BD5"/>
    <w:rsid w:val="00437030"/>
    <w:rsid w:val="004377F9"/>
    <w:rsid w:val="0044018C"/>
    <w:rsid w:val="00440494"/>
    <w:rsid w:val="00440CD2"/>
    <w:rsid w:val="00440FF0"/>
    <w:rsid w:val="00441799"/>
    <w:rsid w:val="00441AAC"/>
    <w:rsid w:val="004423DC"/>
    <w:rsid w:val="0044340D"/>
    <w:rsid w:val="00444119"/>
    <w:rsid w:val="0044422A"/>
    <w:rsid w:val="00444CD3"/>
    <w:rsid w:val="00446603"/>
    <w:rsid w:val="00447418"/>
    <w:rsid w:val="00450141"/>
    <w:rsid w:val="00450601"/>
    <w:rsid w:val="004512A1"/>
    <w:rsid w:val="00451A2B"/>
    <w:rsid w:val="00451CE4"/>
    <w:rsid w:val="00452E65"/>
    <w:rsid w:val="00453A60"/>
    <w:rsid w:val="00453FC7"/>
    <w:rsid w:val="00454C72"/>
    <w:rsid w:val="00455202"/>
    <w:rsid w:val="00455647"/>
    <w:rsid w:val="004568E8"/>
    <w:rsid w:val="0045736B"/>
    <w:rsid w:val="00463AC9"/>
    <w:rsid w:val="00463BCA"/>
    <w:rsid w:val="004640DA"/>
    <w:rsid w:val="00464868"/>
    <w:rsid w:val="00464D79"/>
    <w:rsid w:val="00466DFB"/>
    <w:rsid w:val="0047037D"/>
    <w:rsid w:val="004707B3"/>
    <w:rsid w:val="00471C9C"/>
    <w:rsid w:val="00472175"/>
    <w:rsid w:val="00473B10"/>
    <w:rsid w:val="00473C8D"/>
    <w:rsid w:val="00473DFF"/>
    <w:rsid w:val="004740E8"/>
    <w:rsid w:val="00474BDA"/>
    <w:rsid w:val="00475633"/>
    <w:rsid w:val="00476F36"/>
    <w:rsid w:val="0047705E"/>
    <w:rsid w:val="004776F3"/>
    <w:rsid w:val="004817FC"/>
    <w:rsid w:val="00481B19"/>
    <w:rsid w:val="00481CF1"/>
    <w:rsid w:val="0048205F"/>
    <w:rsid w:val="00482B7A"/>
    <w:rsid w:val="00486D03"/>
    <w:rsid w:val="00487849"/>
    <w:rsid w:val="00491749"/>
    <w:rsid w:val="004919AF"/>
    <w:rsid w:val="00492EB7"/>
    <w:rsid w:val="004930CB"/>
    <w:rsid w:val="004931FA"/>
    <w:rsid w:val="004942CD"/>
    <w:rsid w:val="00495A84"/>
    <w:rsid w:val="004961F3"/>
    <w:rsid w:val="00496B57"/>
    <w:rsid w:val="00497E97"/>
    <w:rsid w:val="004A08EB"/>
    <w:rsid w:val="004A1D47"/>
    <w:rsid w:val="004A252A"/>
    <w:rsid w:val="004A2EF1"/>
    <w:rsid w:val="004A335E"/>
    <w:rsid w:val="004A3F84"/>
    <w:rsid w:val="004A51FF"/>
    <w:rsid w:val="004A547C"/>
    <w:rsid w:val="004B149D"/>
    <w:rsid w:val="004B2108"/>
    <w:rsid w:val="004B2188"/>
    <w:rsid w:val="004B2E19"/>
    <w:rsid w:val="004B34F0"/>
    <w:rsid w:val="004B69EC"/>
    <w:rsid w:val="004B722A"/>
    <w:rsid w:val="004B7FDF"/>
    <w:rsid w:val="004C279E"/>
    <w:rsid w:val="004C2FF6"/>
    <w:rsid w:val="004C317A"/>
    <w:rsid w:val="004C35F2"/>
    <w:rsid w:val="004C3AA4"/>
    <w:rsid w:val="004C475E"/>
    <w:rsid w:val="004C4828"/>
    <w:rsid w:val="004C59A1"/>
    <w:rsid w:val="004C62E2"/>
    <w:rsid w:val="004C66A8"/>
    <w:rsid w:val="004D02C8"/>
    <w:rsid w:val="004D07B0"/>
    <w:rsid w:val="004D0DB6"/>
    <w:rsid w:val="004D0F40"/>
    <w:rsid w:val="004D14B3"/>
    <w:rsid w:val="004D174A"/>
    <w:rsid w:val="004D2919"/>
    <w:rsid w:val="004D4A01"/>
    <w:rsid w:val="004D734F"/>
    <w:rsid w:val="004D7BD6"/>
    <w:rsid w:val="004E13DE"/>
    <w:rsid w:val="004E1452"/>
    <w:rsid w:val="004E275F"/>
    <w:rsid w:val="004E2E81"/>
    <w:rsid w:val="004E4FB7"/>
    <w:rsid w:val="004E5FC5"/>
    <w:rsid w:val="004E6623"/>
    <w:rsid w:val="004E6D4A"/>
    <w:rsid w:val="004F0DD6"/>
    <w:rsid w:val="004F1001"/>
    <w:rsid w:val="004F1E1F"/>
    <w:rsid w:val="004F2F76"/>
    <w:rsid w:val="004F3590"/>
    <w:rsid w:val="004F43F0"/>
    <w:rsid w:val="004F4ECC"/>
    <w:rsid w:val="004F5282"/>
    <w:rsid w:val="004F55D8"/>
    <w:rsid w:val="004F5F88"/>
    <w:rsid w:val="00500101"/>
    <w:rsid w:val="0050075A"/>
    <w:rsid w:val="00500A6A"/>
    <w:rsid w:val="00501025"/>
    <w:rsid w:val="0050244B"/>
    <w:rsid w:val="00502A2A"/>
    <w:rsid w:val="00504CCD"/>
    <w:rsid w:val="005051D6"/>
    <w:rsid w:val="00505CC7"/>
    <w:rsid w:val="005062E5"/>
    <w:rsid w:val="0050758F"/>
    <w:rsid w:val="0051006D"/>
    <w:rsid w:val="00510749"/>
    <w:rsid w:val="00510ECF"/>
    <w:rsid w:val="005123B9"/>
    <w:rsid w:val="00512DDD"/>
    <w:rsid w:val="00513045"/>
    <w:rsid w:val="00513890"/>
    <w:rsid w:val="005157D3"/>
    <w:rsid w:val="00516D8D"/>
    <w:rsid w:val="005172D2"/>
    <w:rsid w:val="00517C55"/>
    <w:rsid w:val="005207A4"/>
    <w:rsid w:val="005231D9"/>
    <w:rsid w:val="00523263"/>
    <w:rsid w:val="0052387D"/>
    <w:rsid w:val="005243CB"/>
    <w:rsid w:val="00524CE7"/>
    <w:rsid w:val="00525398"/>
    <w:rsid w:val="00525F78"/>
    <w:rsid w:val="00527C3A"/>
    <w:rsid w:val="005300AD"/>
    <w:rsid w:val="00530268"/>
    <w:rsid w:val="0053083D"/>
    <w:rsid w:val="00530F38"/>
    <w:rsid w:val="00531A2D"/>
    <w:rsid w:val="005327E9"/>
    <w:rsid w:val="00532C70"/>
    <w:rsid w:val="005335A2"/>
    <w:rsid w:val="00534FED"/>
    <w:rsid w:val="005357B7"/>
    <w:rsid w:val="00536EF7"/>
    <w:rsid w:val="00537BC3"/>
    <w:rsid w:val="00540000"/>
    <w:rsid w:val="005402E8"/>
    <w:rsid w:val="0054033C"/>
    <w:rsid w:val="005409EE"/>
    <w:rsid w:val="00541B8B"/>
    <w:rsid w:val="00543802"/>
    <w:rsid w:val="0054426C"/>
    <w:rsid w:val="00544883"/>
    <w:rsid w:val="00544925"/>
    <w:rsid w:val="00544CB4"/>
    <w:rsid w:val="00545699"/>
    <w:rsid w:val="00545EC9"/>
    <w:rsid w:val="00546D39"/>
    <w:rsid w:val="00547229"/>
    <w:rsid w:val="005501BC"/>
    <w:rsid w:val="00551000"/>
    <w:rsid w:val="0055175A"/>
    <w:rsid w:val="00553023"/>
    <w:rsid w:val="00553305"/>
    <w:rsid w:val="005539B7"/>
    <w:rsid w:val="00553FE3"/>
    <w:rsid w:val="00554F8E"/>
    <w:rsid w:val="00557462"/>
    <w:rsid w:val="00561558"/>
    <w:rsid w:val="005626FF"/>
    <w:rsid w:val="00564DCB"/>
    <w:rsid w:val="005658DD"/>
    <w:rsid w:val="00566296"/>
    <w:rsid w:val="0056646B"/>
    <w:rsid w:val="00571E0A"/>
    <w:rsid w:val="005720E3"/>
    <w:rsid w:val="00572612"/>
    <w:rsid w:val="00572D78"/>
    <w:rsid w:val="00573433"/>
    <w:rsid w:val="00573DDC"/>
    <w:rsid w:val="0057418B"/>
    <w:rsid w:val="00576242"/>
    <w:rsid w:val="00577AC7"/>
    <w:rsid w:val="00581E73"/>
    <w:rsid w:val="00582602"/>
    <w:rsid w:val="005831DE"/>
    <w:rsid w:val="005839A1"/>
    <w:rsid w:val="00583A20"/>
    <w:rsid w:val="00584A97"/>
    <w:rsid w:val="00584C89"/>
    <w:rsid w:val="00585320"/>
    <w:rsid w:val="005902A7"/>
    <w:rsid w:val="00590EC4"/>
    <w:rsid w:val="00592C28"/>
    <w:rsid w:val="0059350A"/>
    <w:rsid w:val="00594B65"/>
    <w:rsid w:val="00594F6C"/>
    <w:rsid w:val="00595479"/>
    <w:rsid w:val="00596383"/>
    <w:rsid w:val="005970E0"/>
    <w:rsid w:val="0059771E"/>
    <w:rsid w:val="005A082C"/>
    <w:rsid w:val="005A0F0B"/>
    <w:rsid w:val="005A1FF5"/>
    <w:rsid w:val="005A25D2"/>
    <w:rsid w:val="005A3979"/>
    <w:rsid w:val="005A4AAD"/>
    <w:rsid w:val="005A6032"/>
    <w:rsid w:val="005A65E2"/>
    <w:rsid w:val="005A6CD0"/>
    <w:rsid w:val="005A7EE7"/>
    <w:rsid w:val="005B2211"/>
    <w:rsid w:val="005B229D"/>
    <w:rsid w:val="005B2A6D"/>
    <w:rsid w:val="005B2ABA"/>
    <w:rsid w:val="005B3596"/>
    <w:rsid w:val="005B3936"/>
    <w:rsid w:val="005B467E"/>
    <w:rsid w:val="005B61A7"/>
    <w:rsid w:val="005B785B"/>
    <w:rsid w:val="005B7CAB"/>
    <w:rsid w:val="005C0533"/>
    <w:rsid w:val="005C1577"/>
    <w:rsid w:val="005C16C7"/>
    <w:rsid w:val="005C1C44"/>
    <w:rsid w:val="005C2A11"/>
    <w:rsid w:val="005C433C"/>
    <w:rsid w:val="005C4A6B"/>
    <w:rsid w:val="005C4B24"/>
    <w:rsid w:val="005C5E8B"/>
    <w:rsid w:val="005C741E"/>
    <w:rsid w:val="005D1178"/>
    <w:rsid w:val="005D1812"/>
    <w:rsid w:val="005D2224"/>
    <w:rsid w:val="005D3985"/>
    <w:rsid w:val="005D4AF8"/>
    <w:rsid w:val="005D50D1"/>
    <w:rsid w:val="005D53BF"/>
    <w:rsid w:val="005D5658"/>
    <w:rsid w:val="005D61AF"/>
    <w:rsid w:val="005D74B2"/>
    <w:rsid w:val="005D797E"/>
    <w:rsid w:val="005E1253"/>
    <w:rsid w:val="005E1940"/>
    <w:rsid w:val="005E207A"/>
    <w:rsid w:val="005E44BF"/>
    <w:rsid w:val="005E53AA"/>
    <w:rsid w:val="005E5D87"/>
    <w:rsid w:val="005E5FE0"/>
    <w:rsid w:val="005E7AA2"/>
    <w:rsid w:val="005F01BC"/>
    <w:rsid w:val="005F24E4"/>
    <w:rsid w:val="005F3C18"/>
    <w:rsid w:val="005F4818"/>
    <w:rsid w:val="005F4CEB"/>
    <w:rsid w:val="005F7A9A"/>
    <w:rsid w:val="006032DE"/>
    <w:rsid w:val="00603A5E"/>
    <w:rsid w:val="00603D1E"/>
    <w:rsid w:val="00604637"/>
    <w:rsid w:val="006104BB"/>
    <w:rsid w:val="00611C63"/>
    <w:rsid w:val="00612609"/>
    <w:rsid w:val="006128B6"/>
    <w:rsid w:val="00614174"/>
    <w:rsid w:val="006142E0"/>
    <w:rsid w:val="006155A4"/>
    <w:rsid w:val="00615EC3"/>
    <w:rsid w:val="00616500"/>
    <w:rsid w:val="00616BE9"/>
    <w:rsid w:val="00616DB0"/>
    <w:rsid w:val="0062130E"/>
    <w:rsid w:val="0062182F"/>
    <w:rsid w:val="00621A7B"/>
    <w:rsid w:val="00623199"/>
    <w:rsid w:val="006245B6"/>
    <w:rsid w:val="006248EC"/>
    <w:rsid w:val="00624D6F"/>
    <w:rsid w:val="00625D94"/>
    <w:rsid w:val="00627127"/>
    <w:rsid w:val="00630075"/>
    <w:rsid w:val="00630F09"/>
    <w:rsid w:val="00632936"/>
    <w:rsid w:val="00634595"/>
    <w:rsid w:val="00634BED"/>
    <w:rsid w:val="006354B2"/>
    <w:rsid w:val="006361A9"/>
    <w:rsid w:val="0063724E"/>
    <w:rsid w:val="00641087"/>
    <w:rsid w:val="006425A9"/>
    <w:rsid w:val="00643628"/>
    <w:rsid w:val="006437BA"/>
    <w:rsid w:val="00644BAE"/>
    <w:rsid w:val="006509BA"/>
    <w:rsid w:val="006518B6"/>
    <w:rsid w:val="00651F58"/>
    <w:rsid w:val="00653695"/>
    <w:rsid w:val="0065423E"/>
    <w:rsid w:val="00654F4A"/>
    <w:rsid w:val="0066060B"/>
    <w:rsid w:val="00661FB8"/>
    <w:rsid w:val="00662F3C"/>
    <w:rsid w:val="00663E7E"/>
    <w:rsid w:val="0066402E"/>
    <w:rsid w:val="00664565"/>
    <w:rsid w:val="006652BD"/>
    <w:rsid w:val="006657C2"/>
    <w:rsid w:val="00667B3D"/>
    <w:rsid w:val="00667E11"/>
    <w:rsid w:val="0067030F"/>
    <w:rsid w:val="00673AEB"/>
    <w:rsid w:val="00674C5F"/>
    <w:rsid w:val="0067515F"/>
    <w:rsid w:val="00675301"/>
    <w:rsid w:val="006754D0"/>
    <w:rsid w:val="00675683"/>
    <w:rsid w:val="00676178"/>
    <w:rsid w:val="00676243"/>
    <w:rsid w:val="0067787E"/>
    <w:rsid w:val="006802C9"/>
    <w:rsid w:val="00681053"/>
    <w:rsid w:val="00681ADD"/>
    <w:rsid w:val="00682F60"/>
    <w:rsid w:val="00683842"/>
    <w:rsid w:val="00684FA7"/>
    <w:rsid w:val="00685A96"/>
    <w:rsid w:val="00685CEB"/>
    <w:rsid w:val="00685F3E"/>
    <w:rsid w:val="00690C31"/>
    <w:rsid w:val="006937C3"/>
    <w:rsid w:val="00694C2F"/>
    <w:rsid w:val="006952FF"/>
    <w:rsid w:val="006962F7"/>
    <w:rsid w:val="00696510"/>
    <w:rsid w:val="00696EE1"/>
    <w:rsid w:val="006A020D"/>
    <w:rsid w:val="006A0DE7"/>
    <w:rsid w:val="006A18A9"/>
    <w:rsid w:val="006A1DB1"/>
    <w:rsid w:val="006A2520"/>
    <w:rsid w:val="006A2E14"/>
    <w:rsid w:val="006A394D"/>
    <w:rsid w:val="006A397E"/>
    <w:rsid w:val="006A4C1D"/>
    <w:rsid w:val="006A56D2"/>
    <w:rsid w:val="006A6EFA"/>
    <w:rsid w:val="006A7F53"/>
    <w:rsid w:val="006B0136"/>
    <w:rsid w:val="006B26D0"/>
    <w:rsid w:val="006B35D4"/>
    <w:rsid w:val="006B4D1F"/>
    <w:rsid w:val="006B5372"/>
    <w:rsid w:val="006B54C2"/>
    <w:rsid w:val="006B5541"/>
    <w:rsid w:val="006B5641"/>
    <w:rsid w:val="006B5AEF"/>
    <w:rsid w:val="006C0123"/>
    <w:rsid w:val="006C0AE1"/>
    <w:rsid w:val="006C0C52"/>
    <w:rsid w:val="006C1080"/>
    <w:rsid w:val="006C3487"/>
    <w:rsid w:val="006C4476"/>
    <w:rsid w:val="006C4516"/>
    <w:rsid w:val="006C4FC2"/>
    <w:rsid w:val="006C5500"/>
    <w:rsid w:val="006C5DA4"/>
    <w:rsid w:val="006C75F5"/>
    <w:rsid w:val="006C7CB9"/>
    <w:rsid w:val="006D150A"/>
    <w:rsid w:val="006D18FB"/>
    <w:rsid w:val="006D1A73"/>
    <w:rsid w:val="006D2064"/>
    <w:rsid w:val="006D2AA7"/>
    <w:rsid w:val="006D2BA9"/>
    <w:rsid w:val="006D2F3B"/>
    <w:rsid w:val="006D353B"/>
    <w:rsid w:val="006D3AF7"/>
    <w:rsid w:val="006D4CE8"/>
    <w:rsid w:val="006D4D2B"/>
    <w:rsid w:val="006D5151"/>
    <w:rsid w:val="006D5880"/>
    <w:rsid w:val="006E23CB"/>
    <w:rsid w:val="006E2C48"/>
    <w:rsid w:val="006E32F0"/>
    <w:rsid w:val="006E4BC5"/>
    <w:rsid w:val="006E6273"/>
    <w:rsid w:val="006F0278"/>
    <w:rsid w:val="006F11E8"/>
    <w:rsid w:val="006F2B92"/>
    <w:rsid w:val="006F4992"/>
    <w:rsid w:val="006F52B8"/>
    <w:rsid w:val="006F546F"/>
    <w:rsid w:val="006F55D1"/>
    <w:rsid w:val="006F5F1C"/>
    <w:rsid w:val="006F676A"/>
    <w:rsid w:val="007000C7"/>
    <w:rsid w:val="00702CC6"/>
    <w:rsid w:val="0070372C"/>
    <w:rsid w:val="007045A8"/>
    <w:rsid w:val="00704CA4"/>
    <w:rsid w:val="00704ECE"/>
    <w:rsid w:val="00705388"/>
    <w:rsid w:val="00705834"/>
    <w:rsid w:val="0070609A"/>
    <w:rsid w:val="00706471"/>
    <w:rsid w:val="007072A8"/>
    <w:rsid w:val="007116A3"/>
    <w:rsid w:val="0071235E"/>
    <w:rsid w:val="007128A1"/>
    <w:rsid w:val="007142B5"/>
    <w:rsid w:val="00714A87"/>
    <w:rsid w:val="00715026"/>
    <w:rsid w:val="00716DB2"/>
    <w:rsid w:val="00716ED9"/>
    <w:rsid w:val="00717430"/>
    <w:rsid w:val="00717FC6"/>
    <w:rsid w:val="007203C7"/>
    <w:rsid w:val="00721E91"/>
    <w:rsid w:val="00722D7A"/>
    <w:rsid w:val="007233B8"/>
    <w:rsid w:val="007240B9"/>
    <w:rsid w:val="00725A55"/>
    <w:rsid w:val="007269E6"/>
    <w:rsid w:val="00726ECA"/>
    <w:rsid w:val="00727C32"/>
    <w:rsid w:val="00730C8B"/>
    <w:rsid w:val="007315DA"/>
    <w:rsid w:val="007315E1"/>
    <w:rsid w:val="007324B5"/>
    <w:rsid w:val="00732E2D"/>
    <w:rsid w:val="00732F65"/>
    <w:rsid w:val="00733394"/>
    <w:rsid w:val="00733B83"/>
    <w:rsid w:val="00734558"/>
    <w:rsid w:val="0073543A"/>
    <w:rsid w:val="0073552D"/>
    <w:rsid w:val="0073796F"/>
    <w:rsid w:val="00740E84"/>
    <w:rsid w:val="00741808"/>
    <w:rsid w:val="00743616"/>
    <w:rsid w:val="007438A8"/>
    <w:rsid w:val="0074412E"/>
    <w:rsid w:val="00746846"/>
    <w:rsid w:val="0075004F"/>
    <w:rsid w:val="0075028A"/>
    <w:rsid w:val="007510B3"/>
    <w:rsid w:val="0075168A"/>
    <w:rsid w:val="00751AE3"/>
    <w:rsid w:val="00751D06"/>
    <w:rsid w:val="007525BC"/>
    <w:rsid w:val="00752961"/>
    <w:rsid w:val="00752DEA"/>
    <w:rsid w:val="00753E91"/>
    <w:rsid w:val="007548E9"/>
    <w:rsid w:val="007550DD"/>
    <w:rsid w:val="00756EBF"/>
    <w:rsid w:val="00756ECA"/>
    <w:rsid w:val="00757278"/>
    <w:rsid w:val="00760C66"/>
    <w:rsid w:val="00760CD1"/>
    <w:rsid w:val="00760E19"/>
    <w:rsid w:val="00761C65"/>
    <w:rsid w:val="00762816"/>
    <w:rsid w:val="007633FC"/>
    <w:rsid w:val="007637D3"/>
    <w:rsid w:val="00763F69"/>
    <w:rsid w:val="00764793"/>
    <w:rsid w:val="00764A97"/>
    <w:rsid w:val="0076509F"/>
    <w:rsid w:val="007655B3"/>
    <w:rsid w:val="00765D89"/>
    <w:rsid w:val="00766B35"/>
    <w:rsid w:val="007705A9"/>
    <w:rsid w:val="00771733"/>
    <w:rsid w:val="00773139"/>
    <w:rsid w:val="007733E1"/>
    <w:rsid w:val="00774755"/>
    <w:rsid w:val="00775B52"/>
    <w:rsid w:val="00777828"/>
    <w:rsid w:val="00780400"/>
    <w:rsid w:val="007807D1"/>
    <w:rsid w:val="007816CB"/>
    <w:rsid w:val="00781A8E"/>
    <w:rsid w:val="007829D5"/>
    <w:rsid w:val="00782C6A"/>
    <w:rsid w:val="007830CB"/>
    <w:rsid w:val="007831B6"/>
    <w:rsid w:val="00785134"/>
    <w:rsid w:val="007856B9"/>
    <w:rsid w:val="00785E63"/>
    <w:rsid w:val="007860C9"/>
    <w:rsid w:val="00787571"/>
    <w:rsid w:val="007876F3"/>
    <w:rsid w:val="0079043F"/>
    <w:rsid w:val="00790E7A"/>
    <w:rsid w:val="00792C24"/>
    <w:rsid w:val="007933E0"/>
    <w:rsid w:val="00793548"/>
    <w:rsid w:val="00794B82"/>
    <w:rsid w:val="007953D0"/>
    <w:rsid w:val="007A13A1"/>
    <w:rsid w:val="007A1495"/>
    <w:rsid w:val="007A16B3"/>
    <w:rsid w:val="007A2BDC"/>
    <w:rsid w:val="007A3742"/>
    <w:rsid w:val="007A3752"/>
    <w:rsid w:val="007A3D2D"/>
    <w:rsid w:val="007A4873"/>
    <w:rsid w:val="007A4A71"/>
    <w:rsid w:val="007A5D0E"/>
    <w:rsid w:val="007A61B2"/>
    <w:rsid w:val="007B0AAD"/>
    <w:rsid w:val="007B1D94"/>
    <w:rsid w:val="007B22AD"/>
    <w:rsid w:val="007B355B"/>
    <w:rsid w:val="007B4665"/>
    <w:rsid w:val="007B4D91"/>
    <w:rsid w:val="007B5359"/>
    <w:rsid w:val="007B6C8B"/>
    <w:rsid w:val="007B713D"/>
    <w:rsid w:val="007B743D"/>
    <w:rsid w:val="007C0459"/>
    <w:rsid w:val="007C0D37"/>
    <w:rsid w:val="007C11E4"/>
    <w:rsid w:val="007C175C"/>
    <w:rsid w:val="007C1BB7"/>
    <w:rsid w:val="007C3730"/>
    <w:rsid w:val="007C3B8E"/>
    <w:rsid w:val="007C4CC2"/>
    <w:rsid w:val="007C4DEA"/>
    <w:rsid w:val="007C56B0"/>
    <w:rsid w:val="007C69D5"/>
    <w:rsid w:val="007D314B"/>
    <w:rsid w:val="007D34BF"/>
    <w:rsid w:val="007D384C"/>
    <w:rsid w:val="007D3970"/>
    <w:rsid w:val="007D4042"/>
    <w:rsid w:val="007D4307"/>
    <w:rsid w:val="007D4B35"/>
    <w:rsid w:val="007D532A"/>
    <w:rsid w:val="007D5C17"/>
    <w:rsid w:val="007D7FAD"/>
    <w:rsid w:val="007E0ED4"/>
    <w:rsid w:val="007E1873"/>
    <w:rsid w:val="007E191C"/>
    <w:rsid w:val="007E276C"/>
    <w:rsid w:val="007E2836"/>
    <w:rsid w:val="007E4562"/>
    <w:rsid w:val="007E4DCB"/>
    <w:rsid w:val="007E6B20"/>
    <w:rsid w:val="007E6EE4"/>
    <w:rsid w:val="007E7335"/>
    <w:rsid w:val="007E7461"/>
    <w:rsid w:val="007F0F2C"/>
    <w:rsid w:val="007F1B5A"/>
    <w:rsid w:val="007F502C"/>
    <w:rsid w:val="007F5131"/>
    <w:rsid w:val="007F67B2"/>
    <w:rsid w:val="00800C22"/>
    <w:rsid w:val="00801C32"/>
    <w:rsid w:val="00801E77"/>
    <w:rsid w:val="00801FC9"/>
    <w:rsid w:val="00802C59"/>
    <w:rsid w:val="00802F02"/>
    <w:rsid w:val="008039A7"/>
    <w:rsid w:val="008053EC"/>
    <w:rsid w:val="00806271"/>
    <w:rsid w:val="008067AE"/>
    <w:rsid w:val="008071E2"/>
    <w:rsid w:val="00807A49"/>
    <w:rsid w:val="00807F95"/>
    <w:rsid w:val="00812578"/>
    <w:rsid w:val="00812E8A"/>
    <w:rsid w:val="00813E95"/>
    <w:rsid w:val="00815618"/>
    <w:rsid w:val="0082061B"/>
    <w:rsid w:val="00820694"/>
    <w:rsid w:val="00822104"/>
    <w:rsid w:val="00823E82"/>
    <w:rsid w:val="00824299"/>
    <w:rsid w:val="00824E8C"/>
    <w:rsid w:val="00826D48"/>
    <w:rsid w:val="0082726D"/>
    <w:rsid w:val="0082738C"/>
    <w:rsid w:val="008274A2"/>
    <w:rsid w:val="00830AF1"/>
    <w:rsid w:val="00831066"/>
    <w:rsid w:val="0083281F"/>
    <w:rsid w:val="00833AD3"/>
    <w:rsid w:val="00833E6D"/>
    <w:rsid w:val="00834815"/>
    <w:rsid w:val="00836F30"/>
    <w:rsid w:val="008378A4"/>
    <w:rsid w:val="008406FC"/>
    <w:rsid w:val="0084123D"/>
    <w:rsid w:val="008412EF"/>
    <w:rsid w:val="008413B0"/>
    <w:rsid w:val="00841BCD"/>
    <w:rsid w:val="00842012"/>
    <w:rsid w:val="00845265"/>
    <w:rsid w:val="0084685D"/>
    <w:rsid w:val="008469D4"/>
    <w:rsid w:val="00846C60"/>
    <w:rsid w:val="0085284A"/>
    <w:rsid w:val="00853BEE"/>
    <w:rsid w:val="00853DC2"/>
    <w:rsid w:val="00855E60"/>
    <w:rsid w:val="008563D5"/>
    <w:rsid w:val="008567C5"/>
    <w:rsid w:val="00856BDB"/>
    <w:rsid w:val="00860246"/>
    <w:rsid w:val="00860E32"/>
    <w:rsid w:val="00861D79"/>
    <w:rsid w:val="00862AB1"/>
    <w:rsid w:val="00863673"/>
    <w:rsid w:val="00864B2F"/>
    <w:rsid w:val="008651BE"/>
    <w:rsid w:val="00866DB6"/>
    <w:rsid w:val="0086708D"/>
    <w:rsid w:val="008679F9"/>
    <w:rsid w:val="00872E62"/>
    <w:rsid w:val="008752C6"/>
    <w:rsid w:val="0087589C"/>
    <w:rsid w:val="00877F22"/>
    <w:rsid w:val="00881BE9"/>
    <w:rsid w:val="00881C7C"/>
    <w:rsid w:val="0088321C"/>
    <w:rsid w:val="008832A0"/>
    <w:rsid w:val="0088526D"/>
    <w:rsid w:val="0088535A"/>
    <w:rsid w:val="008902E4"/>
    <w:rsid w:val="008903CC"/>
    <w:rsid w:val="00890D7C"/>
    <w:rsid w:val="00891EF0"/>
    <w:rsid w:val="00892FAA"/>
    <w:rsid w:val="00895267"/>
    <w:rsid w:val="0089552A"/>
    <w:rsid w:val="0089572A"/>
    <w:rsid w:val="008962AE"/>
    <w:rsid w:val="008A134D"/>
    <w:rsid w:val="008A1F80"/>
    <w:rsid w:val="008A259F"/>
    <w:rsid w:val="008A497F"/>
    <w:rsid w:val="008A565B"/>
    <w:rsid w:val="008A7539"/>
    <w:rsid w:val="008A7683"/>
    <w:rsid w:val="008B0BAC"/>
    <w:rsid w:val="008B1623"/>
    <w:rsid w:val="008B1E51"/>
    <w:rsid w:val="008B23BD"/>
    <w:rsid w:val="008B28D1"/>
    <w:rsid w:val="008B39A5"/>
    <w:rsid w:val="008B39E3"/>
    <w:rsid w:val="008B5660"/>
    <w:rsid w:val="008B60A8"/>
    <w:rsid w:val="008B6871"/>
    <w:rsid w:val="008B7E37"/>
    <w:rsid w:val="008B7EE8"/>
    <w:rsid w:val="008C0DAF"/>
    <w:rsid w:val="008C25F0"/>
    <w:rsid w:val="008C2CE9"/>
    <w:rsid w:val="008C3534"/>
    <w:rsid w:val="008C4C99"/>
    <w:rsid w:val="008C4E09"/>
    <w:rsid w:val="008C52CA"/>
    <w:rsid w:val="008C581A"/>
    <w:rsid w:val="008C60F9"/>
    <w:rsid w:val="008C6279"/>
    <w:rsid w:val="008C6815"/>
    <w:rsid w:val="008C6EB2"/>
    <w:rsid w:val="008C7040"/>
    <w:rsid w:val="008C7234"/>
    <w:rsid w:val="008C740B"/>
    <w:rsid w:val="008C7645"/>
    <w:rsid w:val="008D1643"/>
    <w:rsid w:val="008D1A99"/>
    <w:rsid w:val="008D2AE4"/>
    <w:rsid w:val="008D5350"/>
    <w:rsid w:val="008D5EAA"/>
    <w:rsid w:val="008D66B8"/>
    <w:rsid w:val="008D75CF"/>
    <w:rsid w:val="008D7B34"/>
    <w:rsid w:val="008E1573"/>
    <w:rsid w:val="008E23B5"/>
    <w:rsid w:val="008E2583"/>
    <w:rsid w:val="008E3067"/>
    <w:rsid w:val="008E31F7"/>
    <w:rsid w:val="008E35EF"/>
    <w:rsid w:val="008E422C"/>
    <w:rsid w:val="008E4AA9"/>
    <w:rsid w:val="008E4FC1"/>
    <w:rsid w:val="008E5D16"/>
    <w:rsid w:val="008E63DA"/>
    <w:rsid w:val="008E6C5E"/>
    <w:rsid w:val="008F0211"/>
    <w:rsid w:val="008F02E8"/>
    <w:rsid w:val="008F1FFD"/>
    <w:rsid w:val="008F2A85"/>
    <w:rsid w:val="008F2EE6"/>
    <w:rsid w:val="008F30C7"/>
    <w:rsid w:val="008F379D"/>
    <w:rsid w:val="008F4015"/>
    <w:rsid w:val="008F55E6"/>
    <w:rsid w:val="008F5F12"/>
    <w:rsid w:val="008F73FF"/>
    <w:rsid w:val="009000E2"/>
    <w:rsid w:val="00901455"/>
    <w:rsid w:val="0090207A"/>
    <w:rsid w:val="00902DCC"/>
    <w:rsid w:val="009036EE"/>
    <w:rsid w:val="00903A83"/>
    <w:rsid w:val="00903D6E"/>
    <w:rsid w:val="00906C12"/>
    <w:rsid w:val="00907A51"/>
    <w:rsid w:val="00910812"/>
    <w:rsid w:val="00910C75"/>
    <w:rsid w:val="009117BF"/>
    <w:rsid w:val="00912284"/>
    <w:rsid w:val="00913717"/>
    <w:rsid w:val="00913A94"/>
    <w:rsid w:val="00913DCF"/>
    <w:rsid w:val="00917C4B"/>
    <w:rsid w:val="00920F68"/>
    <w:rsid w:val="00921BDC"/>
    <w:rsid w:val="0092282C"/>
    <w:rsid w:val="00925734"/>
    <w:rsid w:val="00925938"/>
    <w:rsid w:val="00925BAA"/>
    <w:rsid w:val="00925D2D"/>
    <w:rsid w:val="00926486"/>
    <w:rsid w:val="00926D40"/>
    <w:rsid w:val="00927394"/>
    <w:rsid w:val="0092792F"/>
    <w:rsid w:val="00927F07"/>
    <w:rsid w:val="00931B7E"/>
    <w:rsid w:val="00931E6D"/>
    <w:rsid w:val="00933FBB"/>
    <w:rsid w:val="0093446C"/>
    <w:rsid w:val="00937632"/>
    <w:rsid w:val="009377C8"/>
    <w:rsid w:val="009379C7"/>
    <w:rsid w:val="00937F84"/>
    <w:rsid w:val="00941F72"/>
    <w:rsid w:val="00942C5A"/>
    <w:rsid w:val="00943087"/>
    <w:rsid w:val="00945787"/>
    <w:rsid w:val="00945859"/>
    <w:rsid w:val="00945E07"/>
    <w:rsid w:val="00946196"/>
    <w:rsid w:val="009479A5"/>
    <w:rsid w:val="00950525"/>
    <w:rsid w:val="009513F5"/>
    <w:rsid w:val="00952171"/>
    <w:rsid w:val="00952735"/>
    <w:rsid w:val="00953535"/>
    <w:rsid w:val="00953584"/>
    <w:rsid w:val="00955E8E"/>
    <w:rsid w:val="009567F3"/>
    <w:rsid w:val="00956F58"/>
    <w:rsid w:val="00960014"/>
    <w:rsid w:val="009611DF"/>
    <w:rsid w:val="009625E6"/>
    <w:rsid w:val="00962A62"/>
    <w:rsid w:val="00963467"/>
    <w:rsid w:val="0096358D"/>
    <w:rsid w:val="009638B6"/>
    <w:rsid w:val="0096403B"/>
    <w:rsid w:val="0096492D"/>
    <w:rsid w:val="00964E4F"/>
    <w:rsid w:val="00966745"/>
    <w:rsid w:val="00966827"/>
    <w:rsid w:val="0096695B"/>
    <w:rsid w:val="0097104D"/>
    <w:rsid w:val="0097161B"/>
    <w:rsid w:val="00971F47"/>
    <w:rsid w:val="009728C6"/>
    <w:rsid w:val="009754A2"/>
    <w:rsid w:val="009756D9"/>
    <w:rsid w:val="00975AB4"/>
    <w:rsid w:val="009760B0"/>
    <w:rsid w:val="00976A44"/>
    <w:rsid w:val="009775C5"/>
    <w:rsid w:val="00980B7E"/>
    <w:rsid w:val="00981CAF"/>
    <w:rsid w:val="009838D7"/>
    <w:rsid w:val="00984CE0"/>
    <w:rsid w:val="00984E48"/>
    <w:rsid w:val="0098680A"/>
    <w:rsid w:val="00986FAA"/>
    <w:rsid w:val="00990B17"/>
    <w:rsid w:val="00991748"/>
    <w:rsid w:val="00991916"/>
    <w:rsid w:val="0099232C"/>
    <w:rsid w:val="00993323"/>
    <w:rsid w:val="009936B6"/>
    <w:rsid w:val="00993EE2"/>
    <w:rsid w:val="0099457E"/>
    <w:rsid w:val="0099579E"/>
    <w:rsid w:val="00996942"/>
    <w:rsid w:val="009A09B7"/>
    <w:rsid w:val="009A0E98"/>
    <w:rsid w:val="009A1DBB"/>
    <w:rsid w:val="009A290B"/>
    <w:rsid w:val="009A33E9"/>
    <w:rsid w:val="009A3BD6"/>
    <w:rsid w:val="009A3D4E"/>
    <w:rsid w:val="009A41F0"/>
    <w:rsid w:val="009A45A6"/>
    <w:rsid w:val="009A6FBB"/>
    <w:rsid w:val="009A78AD"/>
    <w:rsid w:val="009A7CFC"/>
    <w:rsid w:val="009B0601"/>
    <w:rsid w:val="009B08DC"/>
    <w:rsid w:val="009B0E84"/>
    <w:rsid w:val="009B0F98"/>
    <w:rsid w:val="009B3F33"/>
    <w:rsid w:val="009B5399"/>
    <w:rsid w:val="009B5D55"/>
    <w:rsid w:val="009B6220"/>
    <w:rsid w:val="009B6621"/>
    <w:rsid w:val="009C0046"/>
    <w:rsid w:val="009C1057"/>
    <w:rsid w:val="009C207B"/>
    <w:rsid w:val="009C22DC"/>
    <w:rsid w:val="009C2DE7"/>
    <w:rsid w:val="009C2EFD"/>
    <w:rsid w:val="009C4413"/>
    <w:rsid w:val="009C45DC"/>
    <w:rsid w:val="009C4A28"/>
    <w:rsid w:val="009C4F56"/>
    <w:rsid w:val="009C5AA0"/>
    <w:rsid w:val="009C6360"/>
    <w:rsid w:val="009C680B"/>
    <w:rsid w:val="009C6A2E"/>
    <w:rsid w:val="009C7AA5"/>
    <w:rsid w:val="009D252C"/>
    <w:rsid w:val="009D3501"/>
    <w:rsid w:val="009D4802"/>
    <w:rsid w:val="009D7EF7"/>
    <w:rsid w:val="009E180A"/>
    <w:rsid w:val="009E1A59"/>
    <w:rsid w:val="009E1DA9"/>
    <w:rsid w:val="009E295B"/>
    <w:rsid w:val="009E320C"/>
    <w:rsid w:val="009E54E9"/>
    <w:rsid w:val="009E5939"/>
    <w:rsid w:val="009E5BF7"/>
    <w:rsid w:val="009E6D89"/>
    <w:rsid w:val="009F20BA"/>
    <w:rsid w:val="009F3E5A"/>
    <w:rsid w:val="009F49A3"/>
    <w:rsid w:val="009F5038"/>
    <w:rsid w:val="009F5D40"/>
    <w:rsid w:val="009F5E6E"/>
    <w:rsid w:val="009F6B97"/>
    <w:rsid w:val="009F6C5E"/>
    <w:rsid w:val="00A000F2"/>
    <w:rsid w:val="00A002D1"/>
    <w:rsid w:val="00A006D2"/>
    <w:rsid w:val="00A00FC3"/>
    <w:rsid w:val="00A02838"/>
    <w:rsid w:val="00A02B8A"/>
    <w:rsid w:val="00A03596"/>
    <w:rsid w:val="00A035B5"/>
    <w:rsid w:val="00A0430C"/>
    <w:rsid w:val="00A054CE"/>
    <w:rsid w:val="00A060FC"/>
    <w:rsid w:val="00A0677C"/>
    <w:rsid w:val="00A06B4B"/>
    <w:rsid w:val="00A101BA"/>
    <w:rsid w:val="00A10591"/>
    <w:rsid w:val="00A10FF9"/>
    <w:rsid w:val="00A11463"/>
    <w:rsid w:val="00A11631"/>
    <w:rsid w:val="00A121F6"/>
    <w:rsid w:val="00A128F8"/>
    <w:rsid w:val="00A14445"/>
    <w:rsid w:val="00A14B11"/>
    <w:rsid w:val="00A14C17"/>
    <w:rsid w:val="00A1618F"/>
    <w:rsid w:val="00A21AC4"/>
    <w:rsid w:val="00A21DC0"/>
    <w:rsid w:val="00A21E13"/>
    <w:rsid w:val="00A234C8"/>
    <w:rsid w:val="00A23FB2"/>
    <w:rsid w:val="00A256B9"/>
    <w:rsid w:val="00A25A86"/>
    <w:rsid w:val="00A25E87"/>
    <w:rsid w:val="00A27ADB"/>
    <w:rsid w:val="00A27DF3"/>
    <w:rsid w:val="00A27F8F"/>
    <w:rsid w:val="00A317A5"/>
    <w:rsid w:val="00A3294E"/>
    <w:rsid w:val="00A32B68"/>
    <w:rsid w:val="00A334BA"/>
    <w:rsid w:val="00A34568"/>
    <w:rsid w:val="00A36483"/>
    <w:rsid w:val="00A36666"/>
    <w:rsid w:val="00A36D34"/>
    <w:rsid w:val="00A37777"/>
    <w:rsid w:val="00A37C1E"/>
    <w:rsid w:val="00A37E07"/>
    <w:rsid w:val="00A40126"/>
    <w:rsid w:val="00A402F9"/>
    <w:rsid w:val="00A40EA2"/>
    <w:rsid w:val="00A418A4"/>
    <w:rsid w:val="00A42941"/>
    <w:rsid w:val="00A4783B"/>
    <w:rsid w:val="00A47A55"/>
    <w:rsid w:val="00A47F62"/>
    <w:rsid w:val="00A50560"/>
    <w:rsid w:val="00A50900"/>
    <w:rsid w:val="00A52812"/>
    <w:rsid w:val="00A5298D"/>
    <w:rsid w:val="00A530DD"/>
    <w:rsid w:val="00A54DD1"/>
    <w:rsid w:val="00A5516E"/>
    <w:rsid w:val="00A551BD"/>
    <w:rsid w:val="00A568F0"/>
    <w:rsid w:val="00A56FC0"/>
    <w:rsid w:val="00A60CDD"/>
    <w:rsid w:val="00A61D05"/>
    <w:rsid w:val="00A6219D"/>
    <w:rsid w:val="00A63744"/>
    <w:rsid w:val="00A643C7"/>
    <w:rsid w:val="00A65168"/>
    <w:rsid w:val="00A657F8"/>
    <w:rsid w:val="00A65B5D"/>
    <w:rsid w:val="00A65B9B"/>
    <w:rsid w:val="00A66990"/>
    <w:rsid w:val="00A7221B"/>
    <w:rsid w:val="00A726F8"/>
    <w:rsid w:val="00A7406F"/>
    <w:rsid w:val="00A751AD"/>
    <w:rsid w:val="00A759A3"/>
    <w:rsid w:val="00A76A19"/>
    <w:rsid w:val="00A7728B"/>
    <w:rsid w:val="00A777D5"/>
    <w:rsid w:val="00A80FA9"/>
    <w:rsid w:val="00A811CF"/>
    <w:rsid w:val="00A81897"/>
    <w:rsid w:val="00A8385E"/>
    <w:rsid w:val="00A84452"/>
    <w:rsid w:val="00A86044"/>
    <w:rsid w:val="00A86117"/>
    <w:rsid w:val="00A87BAD"/>
    <w:rsid w:val="00A90729"/>
    <w:rsid w:val="00A90CB8"/>
    <w:rsid w:val="00A90F8F"/>
    <w:rsid w:val="00A91A62"/>
    <w:rsid w:val="00A91D4E"/>
    <w:rsid w:val="00A91EBD"/>
    <w:rsid w:val="00A931E7"/>
    <w:rsid w:val="00A93561"/>
    <w:rsid w:val="00A969A3"/>
    <w:rsid w:val="00A975B1"/>
    <w:rsid w:val="00AA0331"/>
    <w:rsid w:val="00AA1891"/>
    <w:rsid w:val="00AA3704"/>
    <w:rsid w:val="00AA3880"/>
    <w:rsid w:val="00AA3A66"/>
    <w:rsid w:val="00AA528F"/>
    <w:rsid w:val="00AA59E0"/>
    <w:rsid w:val="00AA7E3C"/>
    <w:rsid w:val="00AB089B"/>
    <w:rsid w:val="00AB0F63"/>
    <w:rsid w:val="00AB1DFC"/>
    <w:rsid w:val="00AB1E5D"/>
    <w:rsid w:val="00AB37DD"/>
    <w:rsid w:val="00AB40F6"/>
    <w:rsid w:val="00AB45BF"/>
    <w:rsid w:val="00AB53E9"/>
    <w:rsid w:val="00AB5E40"/>
    <w:rsid w:val="00AB5EC5"/>
    <w:rsid w:val="00AB773A"/>
    <w:rsid w:val="00AC03DB"/>
    <w:rsid w:val="00AC155A"/>
    <w:rsid w:val="00AC2F2D"/>
    <w:rsid w:val="00AC5746"/>
    <w:rsid w:val="00AC58F8"/>
    <w:rsid w:val="00AC59E7"/>
    <w:rsid w:val="00AC5BC5"/>
    <w:rsid w:val="00AC7777"/>
    <w:rsid w:val="00AD09F0"/>
    <w:rsid w:val="00AD1942"/>
    <w:rsid w:val="00AD22B5"/>
    <w:rsid w:val="00AD2581"/>
    <w:rsid w:val="00AD3B3A"/>
    <w:rsid w:val="00AD4C46"/>
    <w:rsid w:val="00AD6975"/>
    <w:rsid w:val="00AD7630"/>
    <w:rsid w:val="00AE08C9"/>
    <w:rsid w:val="00AE1CC7"/>
    <w:rsid w:val="00AE1FF0"/>
    <w:rsid w:val="00AE4929"/>
    <w:rsid w:val="00AE4BFC"/>
    <w:rsid w:val="00AE6994"/>
    <w:rsid w:val="00AF0499"/>
    <w:rsid w:val="00AF34FE"/>
    <w:rsid w:val="00AF35B2"/>
    <w:rsid w:val="00AF3E77"/>
    <w:rsid w:val="00AF43FE"/>
    <w:rsid w:val="00AF44FD"/>
    <w:rsid w:val="00AF4671"/>
    <w:rsid w:val="00AF6581"/>
    <w:rsid w:val="00AF672D"/>
    <w:rsid w:val="00AF6A14"/>
    <w:rsid w:val="00AF70E2"/>
    <w:rsid w:val="00AF7F7E"/>
    <w:rsid w:val="00B000DD"/>
    <w:rsid w:val="00B01A12"/>
    <w:rsid w:val="00B01CA1"/>
    <w:rsid w:val="00B02280"/>
    <w:rsid w:val="00B0263B"/>
    <w:rsid w:val="00B02721"/>
    <w:rsid w:val="00B02B02"/>
    <w:rsid w:val="00B03800"/>
    <w:rsid w:val="00B04533"/>
    <w:rsid w:val="00B05160"/>
    <w:rsid w:val="00B0549B"/>
    <w:rsid w:val="00B05AF2"/>
    <w:rsid w:val="00B06077"/>
    <w:rsid w:val="00B06504"/>
    <w:rsid w:val="00B0696B"/>
    <w:rsid w:val="00B11170"/>
    <w:rsid w:val="00B1270C"/>
    <w:rsid w:val="00B12A75"/>
    <w:rsid w:val="00B151EF"/>
    <w:rsid w:val="00B15858"/>
    <w:rsid w:val="00B15AD7"/>
    <w:rsid w:val="00B174FD"/>
    <w:rsid w:val="00B17A1D"/>
    <w:rsid w:val="00B17A1E"/>
    <w:rsid w:val="00B17AA5"/>
    <w:rsid w:val="00B17B0E"/>
    <w:rsid w:val="00B207A1"/>
    <w:rsid w:val="00B213FD"/>
    <w:rsid w:val="00B2156A"/>
    <w:rsid w:val="00B21CF4"/>
    <w:rsid w:val="00B230CD"/>
    <w:rsid w:val="00B2492B"/>
    <w:rsid w:val="00B24CCA"/>
    <w:rsid w:val="00B24D26"/>
    <w:rsid w:val="00B25085"/>
    <w:rsid w:val="00B251AD"/>
    <w:rsid w:val="00B270B4"/>
    <w:rsid w:val="00B27823"/>
    <w:rsid w:val="00B278A4"/>
    <w:rsid w:val="00B30910"/>
    <w:rsid w:val="00B318B8"/>
    <w:rsid w:val="00B32385"/>
    <w:rsid w:val="00B33A65"/>
    <w:rsid w:val="00B3625E"/>
    <w:rsid w:val="00B364E6"/>
    <w:rsid w:val="00B40404"/>
    <w:rsid w:val="00B4106E"/>
    <w:rsid w:val="00B416DB"/>
    <w:rsid w:val="00B41896"/>
    <w:rsid w:val="00B41E6C"/>
    <w:rsid w:val="00B41E8A"/>
    <w:rsid w:val="00B4253B"/>
    <w:rsid w:val="00B433DE"/>
    <w:rsid w:val="00B43AC2"/>
    <w:rsid w:val="00B44C93"/>
    <w:rsid w:val="00B44D54"/>
    <w:rsid w:val="00B44DED"/>
    <w:rsid w:val="00B4501F"/>
    <w:rsid w:val="00B4533D"/>
    <w:rsid w:val="00B45479"/>
    <w:rsid w:val="00B454D3"/>
    <w:rsid w:val="00B45C11"/>
    <w:rsid w:val="00B45DAA"/>
    <w:rsid w:val="00B45F89"/>
    <w:rsid w:val="00B462F1"/>
    <w:rsid w:val="00B46BEB"/>
    <w:rsid w:val="00B46F2A"/>
    <w:rsid w:val="00B47893"/>
    <w:rsid w:val="00B47DA3"/>
    <w:rsid w:val="00B5090B"/>
    <w:rsid w:val="00B51297"/>
    <w:rsid w:val="00B540A3"/>
    <w:rsid w:val="00B5474E"/>
    <w:rsid w:val="00B55837"/>
    <w:rsid w:val="00B5798A"/>
    <w:rsid w:val="00B57D38"/>
    <w:rsid w:val="00B61816"/>
    <w:rsid w:val="00B625D9"/>
    <w:rsid w:val="00B62A25"/>
    <w:rsid w:val="00B62C77"/>
    <w:rsid w:val="00B63BD7"/>
    <w:rsid w:val="00B64D04"/>
    <w:rsid w:val="00B64E94"/>
    <w:rsid w:val="00B6544F"/>
    <w:rsid w:val="00B655AF"/>
    <w:rsid w:val="00B6582D"/>
    <w:rsid w:val="00B6664F"/>
    <w:rsid w:val="00B670AF"/>
    <w:rsid w:val="00B67240"/>
    <w:rsid w:val="00B67DD0"/>
    <w:rsid w:val="00B67FEC"/>
    <w:rsid w:val="00B71924"/>
    <w:rsid w:val="00B74910"/>
    <w:rsid w:val="00B7496C"/>
    <w:rsid w:val="00B76CE8"/>
    <w:rsid w:val="00B7752A"/>
    <w:rsid w:val="00B8061F"/>
    <w:rsid w:val="00B80C7A"/>
    <w:rsid w:val="00B822C2"/>
    <w:rsid w:val="00B825AB"/>
    <w:rsid w:val="00B827F5"/>
    <w:rsid w:val="00B84396"/>
    <w:rsid w:val="00B863D5"/>
    <w:rsid w:val="00B87265"/>
    <w:rsid w:val="00B8737C"/>
    <w:rsid w:val="00B87535"/>
    <w:rsid w:val="00B87800"/>
    <w:rsid w:val="00B87E6A"/>
    <w:rsid w:val="00B9057A"/>
    <w:rsid w:val="00B90AFA"/>
    <w:rsid w:val="00B90EC6"/>
    <w:rsid w:val="00B9194E"/>
    <w:rsid w:val="00B919FA"/>
    <w:rsid w:val="00B91C15"/>
    <w:rsid w:val="00B91E92"/>
    <w:rsid w:val="00B91FB5"/>
    <w:rsid w:val="00B91FF1"/>
    <w:rsid w:val="00B928B9"/>
    <w:rsid w:val="00B93991"/>
    <w:rsid w:val="00B94CDA"/>
    <w:rsid w:val="00B95449"/>
    <w:rsid w:val="00B9563B"/>
    <w:rsid w:val="00B958C5"/>
    <w:rsid w:val="00B9669B"/>
    <w:rsid w:val="00BA2C63"/>
    <w:rsid w:val="00BA3291"/>
    <w:rsid w:val="00BA32DD"/>
    <w:rsid w:val="00BA476A"/>
    <w:rsid w:val="00BA5EE3"/>
    <w:rsid w:val="00BA686F"/>
    <w:rsid w:val="00BA6A2E"/>
    <w:rsid w:val="00BA7075"/>
    <w:rsid w:val="00BA7D7D"/>
    <w:rsid w:val="00BB0ECA"/>
    <w:rsid w:val="00BB206D"/>
    <w:rsid w:val="00BB2648"/>
    <w:rsid w:val="00BB2B2D"/>
    <w:rsid w:val="00BB2FCB"/>
    <w:rsid w:val="00BB630F"/>
    <w:rsid w:val="00BB6E5F"/>
    <w:rsid w:val="00BC02F8"/>
    <w:rsid w:val="00BC1F84"/>
    <w:rsid w:val="00BC312E"/>
    <w:rsid w:val="00BC3218"/>
    <w:rsid w:val="00BC37C9"/>
    <w:rsid w:val="00BC3B1F"/>
    <w:rsid w:val="00BC3F38"/>
    <w:rsid w:val="00BC54AD"/>
    <w:rsid w:val="00BC7E40"/>
    <w:rsid w:val="00BD0510"/>
    <w:rsid w:val="00BD0950"/>
    <w:rsid w:val="00BD15CF"/>
    <w:rsid w:val="00BD26A0"/>
    <w:rsid w:val="00BD6018"/>
    <w:rsid w:val="00BD6283"/>
    <w:rsid w:val="00BD67F2"/>
    <w:rsid w:val="00BD78F2"/>
    <w:rsid w:val="00BD7F31"/>
    <w:rsid w:val="00BE0BB8"/>
    <w:rsid w:val="00BE1818"/>
    <w:rsid w:val="00BE2ABD"/>
    <w:rsid w:val="00BE2BE9"/>
    <w:rsid w:val="00BE3082"/>
    <w:rsid w:val="00BE3B34"/>
    <w:rsid w:val="00BE3BBD"/>
    <w:rsid w:val="00BE3F65"/>
    <w:rsid w:val="00BE446B"/>
    <w:rsid w:val="00BE5201"/>
    <w:rsid w:val="00BE7548"/>
    <w:rsid w:val="00BF1814"/>
    <w:rsid w:val="00BF2759"/>
    <w:rsid w:val="00BF2CD5"/>
    <w:rsid w:val="00BF32C9"/>
    <w:rsid w:val="00BF338B"/>
    <w:rsid w:val="00BF383B"/>
    <w:rsid w:val="00BF3C00"/>
    <w:rsid w:val="00BF4361"/>
    <w:rsid w:val="00BF63D4"/>
    <w:rsid w:val="00C02F7A"/>
    <w:rsid w:val="00C032FA"/>
    <w:rsid w:val="00C03941"/>
    <w:rsid w:val="00C05BDB"/>
    <w:rsid w:val="00C06ECF"/>
    <w:rsid w:val="00C0797C"/>
    <w:rsid w:val="00C07F70"/>
    <w:rsid w:val="00C12710"/>
    <w:rsid w:val="00C1372D"/>
    <w:rsid w:val="00C14F62"/>
    <w:rsid w:val="00C1587D"/>
    <w:rsid w:val="00C15C3A"/>
    <w:rsid w:val="00C16723"/>
    <w:rsid w:val="00C1679F"/>
    <w:rsid w:val="00C17093"/>
    <w:rsid w:val="00C17536"/>
    <w:rsid w:val="00C20F6F"/>
    <w:rsid w:val="00C214EE"/>
    <w:rsid w:val="00C21A0C"/>
    <w:rsid w:val="00C21B62"/>
    <w:rsid w:val="00C21E60"/>
    <w:rsid w:val="00C22674"/>
    <w:rsid w:val="00C22A18"/>
    <w:rsid w:val="00C22DDD"/>
    <w:rsid w:val="00C23EE2"/>
    <w:rsid w:val="00C24F22"/>
    <w:rsid w:val="00C25858"/>
    <w:rsid w:val="00C25B7E"/>
    <w:rsid w:val="00C26232"/>
    <w:rsid w:val="00C27D30"/>
    <w:rsid w:val="00C35072"/>
    <w:rsid w:val="00C37048"/>
    <w:rsid w:val="00C40A30"/>
    <w:rsid w:val="00C440CE"/>
    <w:rsid w:val="00C4510A"/>
    <w:rsid w:val="00C45D26"/>
    <w:rsid w:val="00C46B47"/>
    <w:rsid w:val="00C47861"/>
    <w:rsid w:val="00C51883"/>
    <w:rsid w:val="00C51D16"/>
    <w:rsid w:val="00C52129"/>
    <w:rsid w:val="00C5241A"/>
    <w:rsid w:val="00C527FD"/>
    <w:rsid w:val="00C52974"/>
    <w:rsid w:val="00C54565"/>
    <w:rsid w:val="00C56924"/>
    <w:rsid w:val="00C626E8"/>
    <w:rsid w:val="00C62B33"/>
    <w:rsid w:val="00C62E9E"/>
    <w:rsid w:val="00C64031"/>
    <w:rsid w:val="00C65642"/>
    <w:rsid w:val="00C65CB4"/>
    <w:rsid w:val="00C675DB"/>
    <w:rsid w:val="00C67909"/>
    <w:rsid w:val="00C707B1"/>
    <w:rsid w:val="00C71089"/>
    <w:rsid w:val="00C7196C"/>
    <w:rsid w:val="00C72DFB"/>
    <w:rsid w:val="00C736B1"/>
    <w:rsid w:val="00C738D9"/>
    <w:rsid w:val="00C743FE"/>
    <w:rsid w:val="00C76837"/>
    <w:rsid w:val="00C777B9"/>
    <w:rsid w:val="00C808E3"/>
    <w:rsid w:val="00C80BAD"/>
    <w:rsid w:val="00C810DD"/>
    <w:rsid w:val="00C8289D"/>
    <w:rsid w:val="00C84855"/>
    <w:rsid w:val="00C86049"/>
    <w:rsid w:val="00C867DE"/>
    <w:rsid w:val="00C86934"/>
    <w:rsid w:val="00C86F7E"/>
    <w:rsid w:val="00C90C31"/>
    <w:rsid w:val="00C91261"/>
    <w:rsid w:val="00C9126A"/>
    <w:rsid w:val="00C916F2"/>
    <w:rsid w:val="00C919B6"/>
    <w:rsid w:val="00C92718"/>
    <w:rsid w:val="00C92D7E"/>
    <w:rsid w:val="00C93091"/>
    <w:rsid w:val="00C939AE"/>
    <w:rsid w:val="00C94372"/>
    <w:rsid w:val="00C96FDE"/>
    <w:rsid w:val="00C97AF7"/>
    <w:rsid w:val="00C97B43"/>
    <w:rsid w:val="00CA0BCF"/>
    <w:rsid w:val="00CA3200"/>
    <w:rsid w:val="00CA332C"/>
    <w:rsid w:val="00CA3F9E"/>
    <w:rsid w:val="00CA4822"/>
    <w:rsid w:val="00CA498F"/>
    <w:rsid w:val="00CA49BC"/>
    <w:rsid w:val="00CA595B"/>
    <w:rsid w:val="00CA65C3"/>
    <w:rsid w:val="00CA78F5"/>
    <w:rsid w:val="00CA7EB7"/>
    <w:rsid w:val="00CA7F43"/>
    <w:rsid w:val="00CB1C48"/>
    <w:rsid w:val="00CB3136"/>
    <w:rsid w:val="00CB3392"/>
    <w:rsid w:val="00CB422D"/>
    <w:rsid w:val="00CB4D2A"/>
    <w:rsid w:val="00CB64A0"/>
    <w:rsid w:val="00CB7446"/>
    <w:rsid w:val="00CB7F7F"/>
    <w:rsid w:val="00CB7FDB"/>
    <w:rsid w:val="00CC0478"/>
    <w:rsid w:val="00CC0785"/>
    <w:rsid w:val="00CC0EA7"/>
    <w:rsid w:val="00CC1C32"/>
    <w:rsid w:val="00CC33D9"/>
    <w:rsid w:val="00CC4C5B"/>
    <w:rsid w:val="00CC4F03"/>
    <w:rsid w:val="00CC55D3"/>
    <w:rsid w:val="00CC57AB"/>
    <w:rsid w:val="00CC57E7"/>
    <w:rsid w:val="00CD03DC"/>
    <w:rsid w:val="00CD224B"/>
    <w:rsid w:val="00CD234A"/>
    <w:rsid w:val="00CD2B51"/>
    <w:rsid w:val="00CD44A8"/>
    <w:rsid w:val="00CD5DBB"/>
    <w:rsid w:val="00CD67E5"/>
    <w:rsid w:val="00CD7B6D"/>
    <w:rsid w:val="00CE2E66"/>
    <w:rsid w:val="00CE4329"/>
    <w:rsid w:val="00CE4402"/>
    <w:rsid w:val="00CE4779"/>
    <w:rsid w:val="00CE4AE8"/>
    <w:rsid w:val="00CE66CC"/>
    <w:rsid w:val="00CE6BC5"/>
    <w:rsid w:val="00CE6CE6"/>
    <w:rsid w:val="00CE768D"/>
    <w:rsid w:val="00CF0747"/>
    <w:rsid w:val="00CF16E2"/>
    <w:rsid w:val="00CF1746"/>
    <w:rsid w:val="00CF3970"/>
    <w:rsid w:val="00CF4404"/>
    <w:rsid w:val="00CF519E"/>
    <w:rsid w:val="00CF601A"/>
    <w:rsid w:val="00CF67EC"/>
    <w:rsid w:val="00CF685B"/>
    <w:rsid w:val="00CF6A10"/>
    <w:rsid w:val="00CF6A38"/>
    <w:rsid w:val="00CF6DD8"/>
    <w:rsid w:val="00CF7891"/>
    <w:rsid w:val="00D0001A"/>
    <w:rsid w:val="00D003ED"/>
    <w:rsid w:val="00D00E15"/>
    <w:rsid w:val="00D013FC"/>
    <w:rsid w:val="00D016E8"/>
    <w:rsid w:val="00D021AE"/>
    <w:rsid w:val="00D026C0"/>
    <w:rsid w:val="00D03A03"/>
    <w:rsid w:val="00D044DD"/>
    <w:rsid w:val="00D05E6B"/>
    <w:rsid w:val="00D06C9C"/>
    <w:rsid w:val="00D06DEE"/>
    <w:rsid w:val="00D06EB9"/>
    <w:rsid w:val="00D10B95"/>
    <w:rsid w:val="00D11A11"/>
    <w:rsid w:val="00D120AE"/>
    <w:rsid w:val="00D12A7B"/>
    <w:rsid w:val="00D12DFF"/>
    <w:rsid w:val="00D145AB"/>
    <w:rsid w:val="00D14FAB"/>
    <w:rsid w:val="00D16294"/>
    <w:rsid w:val="00D172EA"/>
    <w:rsid w:val="00D17966"/>
    <w:rsid w:val="00D17A9B"/>
    <w:rsid w:val="00D20299"/>
    <w:rsid w:val="00D2071E"/>
    <w:rsid w:val="00D209C8"/>
    <w:rsid w:val="00D21879"/>
    <w:rsid w:val="00D21BCB"/>
    <w:rsid w:val="00D22D1C"/>
    <w:rsid w:val="00D258DD"/>
    <w:rsid w:val="00D30C5A"/>
    <w:rsid w:val="00D30F26"/>
    <w:rsid w:val="00D32158"/>
    <w:rsid w:val="00D32CE7"/>
    <w:rsid w:val="00D3405B"/>
    <w:rsid w:val="00D34A29"/>
    <w:rsid w:val="00D35C38"/>
    <w:rsid w:val="00D363C6"/>
    <w:rsid w:val="00D3665D"/>
    <w:rsid w:val="00D3764F"/>
    <w:rsid w:val="00D37BEB"/>
    <w:rsid w:val="00D40539"/>
    <w:rsid w:val="00D43A66"/>
    <w:rsid w:val="00D43C78"/>
    <w:rsid w:val="00D44C62"/>
    <w:rsid w:val="00D4573C"/>
    <w:rsid w:val="00D466CD"/>
    <w:rsid w:val="00D477C4"/>
    <w:rsid w:val="00D47C6B"/>
    <w:rsid w:val="00D5007A"/>
    <w:rsid w:val="00D50930"/>
    <w:rsid w:val="00D5096B"/>
    <w:rsid w:val="00D53033"/>
    <w:rsid w:val="00D53C80"/>
    <w:rsid w:val="00D54880"/>
    <w:rsid w:val="00D55258"/>
    <w:rsid w:val="00D55452"/>
    <w:rsid w:val="00D555B0"/>
    <w:rsid w:val="00D55A2F"/>
    <w:rsid w:val="00D56188"/>
    <w:rsid w:val="00D578D1"/>
    <w:rsid w:val="00D57E11"/>
    <w:rsid w:val="00D60623"/>
    <w:rsid w:val="00D610F0"/>
    <w:rsid w:val="00D61379"/>
    <w:rsid w:val="00D616DC"/>
    <w:rsid w:val="00D627B7"/>
    <w:rsid w:val="00D62C5C"/>
    <w:rsid w:val="00D62EC8"/>
    <w:rsid w:val="00D64550"/>
    <w:rsid w:val="00D65A43"/>
    <w:rsid w:val="00D67C81"/>
    <w:rsid w:val="00D70036"/>
    <w:rsid w:val="00D71870"/>
    <w:rsid w:val="00D726AD"/>
    <w:rsid w:val="00D72F68"/>
    <w:rsid w:val="00D738F9"/>
    <w:rsid w:val="00D73B67"/>
    <w:rsid w:val="00D74B35"/>
    <w:rsid w:val="00D750A6"/>
    <w:rsid w:val="00D75454"/>
    <w:rsid w:val="00D75AB0"/>
    <w:rsid w:val="00D771F2"/>
    <w:rsid w:val="00D8179E"/>
    <w:rsid w:val="00D830CA"/>
    <w:rsid w:val="00D83EFF"/>
    <w:rsid w:val="00D83FDE"/>
    <w:rsid w:val="00D842D9"/>
    <w:rsid w:val="00D85AE3"/>
    <w:rsid w:val="00D86183"/>
    <w:rsid w:val="00D864C4"/>
    <w:rsid w:val="00D870D9"/>
    <w:rsid w:val="00D905ED"/>
    <w:rsid w:val="00D91903"/>
    <w:rsid w:val="00D91AA0"/>
    <w:rsid w:val="00D932D9"/>
    <w:rsid w:val="00D95AED"/>
    <w:rsid w:val="00D9757B"/>
    <w:rsid w:val="00D9782E"/>
    <w:rsid w:val="00D97D44"/>
    <w:rsid w:val="00D97FDE"/>
    <w:rsid w:val="00DA0AE9"/>
    <w:rsid w:val="00DA0CB3"/>
    <w:rsid w:val="00DA1737"/>
    <w:rsid w:val="00DA30CF"/>
    <w:rsid w:val="00DA59A9"/>
    <w:rsid w:val="00DA7332"/>
    <w:rsid w:val="00DA7618"/>
    <w:rsid w:val="00DB02EA"/>
    <w:rsid w:val="00DB092E"/>
    <w:rsid w:val="00DB13EB"/>
    <w:rsid w:val="00DB4529"/>
    <w:rsid w:val="00DB7121"/>
    <w:rsid w:val="00DC0B92"/>
    <w:rsid w:val="00DC0C10"/>
    <w:rsid w:val="00DC0CD9"/>
    <w:rsid w:val="00DC3A1B"/>
    <w:rsid w:val="00DC4166"/>
    <w:rsid w:val="00DC589A"/>
    <w:rsid w:val="00DC705D"/>
    <w:rsid w:val="00DD1928"/>
    <w:rsid w:val="00DD27BD"/>
    <w:rsid w:val="00DD3D02"/>
    <w:rsid w:val="00DD40D0"/>
    <w:rsid w:val="00DD6592"/>
    <w:rsid w:val="00DD6CCA"/>
    <w:rsid w:val="00DD7D29"/>
    <w:rsid w:val="00DE06C2"/>
    <w:rsid w:val="00DE1704"/>
    <w:rsid w:val="00DE21D7"/>
    <w:rsid w:val="00DE22A3"/>
    <w:rsid w:val="00DE2B76"/>
    <w:rsid w:val="00DE51DA"/>
    <w:rsid w:val="00DE528E"/>
    <w:rsid w:val="00DE5640"/>
    <w:rsid w:val="00DE68DC"/>
    <w:rsid w:val="00DE74A5"/>
    <w:rsid w:val="00DF0747"/>
    <w:rsid w:val="00DF142F"/>
    <w:rsid w:val="00DF1809"/>
    <w:rsid w:val="00DF2604"/>
    <w:rsid w:val="00DF2997"/>
    <w:rsid w:val="00DF36A2"/>
    <w:rsid w:val="00DF5B69"/>
    <w:rsid w:val="00DF6324"/>
    <w:rsid w:val="00DF7534"/>
    <w:rsid w:val="00E00C6C"/>
    <w:rsid w:val="00E01C9F"/>
    <w:rsid w:val="00E02320"/>
    <w:rsid w:val="00E02446"/>
    <w:rsid w:val="00E0295A"/>
    <w:rsid w:val="00E0368C"/>
    <w:rsid w:val="00E03BB2"/>
    <w:rsid w:val="00E0464A"/>
    <w:rsid w:val="00E055CD"/>
    <w:rsid w:val="00E05E80"/>
    <w:rsid w:val="00E05EAC"/>
    <w:rsid w:val="00E06435"/>
    <w:rsid w:val="00E06C9D"/>
    <w:rsid w:val="00E06CF8"/>
    <w:rsid w:val="00E072AD"/>
    <w:rsid w:val="00E073B7"/>
    <w:rsid w:val="00E0764D"/>
    <w:rsid w:val="00E07E5E"/>
    <w:rsid w:val="00E10D28"/>
    <w:rsid w:val="00E11B24"/>
    <w:rsid w:val="00E11CA2"/>
    <w:rsid w:val="00E11D32"/>
    <w:rsid w:val="00E11EAB"/>
    <w:rsid w:val="00E123C3"/>
    <w:rsid w:val="00E12937"/>
    <w:rsid w:val="00E12F5B"/>
    <w:rsid w:val="00E136E2"/>
    <w:rsid w:val="00E15588"/>
    <w:rsid w:val="00E15F80"/>
    <w:rsid w:val="00E16BE6"/>
    <w:rsid w:val="00E172C7"/>
    <w:rsid w:val="00E17380"/>
    <w:rsid w:val="00E17388"/>
    <w:rsid w:val="00E20D0B"/>
    <w:rsid w:val="00E20E78"/>
    <w:rsid w:val="00E210D8"/>
    <w:rsid w:val="00E2214F"/>
    <w:rsid w:val="00E25A67"/>
    <w:rsid w:val="00E27039"/>
    <w:rsid w:val="00E270F3"/>
    <w:rsid w:val="00E273C8"/>
    <w:rsid w:val="00E27EE5"/>
    <w:rsid w:val="00E3109D"/>
    <w:rsid w:val="00E316E3"/>
    <w:rsid w:val="00E32230"/>
    <w:rsid w:val="00E32B16"/>
    <w:rsid w:val="00E32E7D"/>
    <w:rsid w:val="00E336A1"/>
    <w:rsid w:val="00E33C85"/>
    <w:rsid w:val="00E36305"/>
    <w:rsid w:val="00E36996"/>
    <w:rsid w:val="00E370B6"/>
    <w:rsid w:val="00E374A6"/>
    <w:rsid w:val="00E37698"/>
    <w:rsid w:val="00E40A32"/>
    <w:rsid w:val="00E418E2"/>
    <w:rsid w:val="00E4194D"/>
    <w:rsid w:val="00E42614"/>
    <w:rsid w:val="00E4267F"/>
    <w:rsid w:val="00E43C34"/>
    <w:rsid w:val="00E44B99"/>
    <w:rsid w:val="00E44C14"/>
    <w:rsid w:val="00E44C17"/>
    <w:rsid w:val="00E44F26"/>
    <w:rsid w:val="00E454F4"/>
    <w:rsid w:val="00E46D30"/>
    <w:rsid w:val="00E46EA1"/>
    <w:rsid w:val="00E47F2D"/>
    <w:rsid w:val="00E50B28"/>
    <w:rsid w:val="00E51829"/>
    <w:rsid w:val="00E51EBD"/>
    <w:rsid w:val="00E529A4"/>
    <w:rsid w:val="00E5447A"/>
    <w:rsid w:val="00E545B7"/>
    <w:rsid w:val="00E5522D"/>
    <w:rsid w:val="00E562CA"/>
    <w:rsid w:val="00E56798"/>
    <w:rsid w:val="00E5774D"/>
    <w:rsid w:val="00E60485"/>
    <w:rsid w:val="00E60720"/>
    <w:rsid w:val="00E60C9B"/>
    <w:rsid w:val="00E61434"/>
    <w:rsid w:val="00E62A43"/>
    <w:rsid w:val="00E634F3"/>
    <w:rsid w:val="00E64EA3"/>
    <w:rsid w:val="00E65458"/>
    <w:rsid w:val="00E65546"/>
    <w:rsid w:val="00E668C4"/>
    <w:rsid w:val="00E73260"/>
    <w:rsid w:val="00E7389C"/>
    <w:rsid w:val="00E7443D"/>
    <w:rsid w:val="00E749BA"/>
    <w:rsid w:val="00E74B03"/>
    <w:rsid w:val="00E77507"/>
    <w:rsid w:val="00E80E83"/>
    <w:rsid w:val="00E816E6"/>
    <w:rsid w:val="00E8172F"/>
    <w:rsid w:val="00E82A12"/>
    <w:rsid w:val="00E82FCE"/>
    <w:rsid w:val="00E842EA"/>
    <w:rsid w:val="00E847FF"/>
    <w:rsid w:val="00E84BD4"/>
    <w:rsid w:val="00E853FA"/>
    <w:rsid w:val="00E859BD"/>
    <w:rsid w:val="00E86745"/>
    <w:rsid w:val="00E86F9C"/>
    <w:rsid w:val="00E8755C"/>
    <w:rsid w:val="00E87CB8"/>
    <w:rsid w:val="00E90673"/>
    <w:rsid w:val="00E91BF8"/>
    <w:rsid w:val="00E94714"/>
    <w:rsid w:val="00E94A61"/>
    <w:rsid w:val="00E97075"/>
    <w:rsid w:val="00E973FB"/>
    <w:rsid w:val="00E97C9C"/>
    <w:rsid w:val="00EA162B"/>
    <w:rsid w:val="00EA1BFC"/>
    <w:rsid w:val="00EA2A8D"/>
    <w:rsid w:val="00EA3CEC"/>
    <w:rsid w:val="00EA41BC"/>
    <w:rsid w:val="00EA7551"/>
    <w:rsid w:val="00EA7671"/>
    <w:rsid w:val="00EA773E"/>
    <w:rsid w:val="00EB252D"/>
    <w:rsid w:val="00EB38D8"/>
    <w:rsid w:val="00EB5AD0"/>
    <w:rsid w:val="00EB6296"/>
    <w:rsid w:val="00EB696A"/>
    <w:rsid w:val="00EB6F1D"/>
    <w:rsid w:val="00EB794A"/>
    <w:rsid w:val="00EC0890"/>
    <w:rsid w:val="00EC10C0"/>
    <w:rsid w:val="00EC19E6"/>
    <w:rsid w:val="00EC1B14"/>
    <w:rsid w:val="00EC1FF3"/>
    <w:rsid w:val="00EC38BE"/>
    <w:rsid w:val="00EC39C1"/>
    <w:rsid w:val="00EC6095"/>
    <w:rsid w:val="00EC7444"/>
    <w:rsid w:val="00EC79A8"/>
    <w:rsid w:val="00ED0059"/>
    <w:rsid w:val="00ED0B3A"/>
    <w:rsid w:val="00ED0E85"/>
    <w:rsid w:val="00ED18C9"/>
    <w:rsid w:val="00ED4205"/>
    <w:rsid w:val="00ED51B2"/>
    <w:rsid w:val="00ED644D"/>
    <w:rsid w:val="00EE3B0B"/>
    <w:rsid w:val="00EE3C73"/>
    <w:rsid w:val="00EE3FD7"/>
    <w:rsid w:val="00EE4210"/>
    <w:rsid w:val="00EE524B"/>
    <w:rsid w:val="00EE607E"/>
    <w:rsid w:val="00EE627B"/>
    <w:rsid w:val="00EE74FB"/>
    <w:rsid w:val="00EE7AA6"/>
    <w:rsid w:val="00EF1CDB"/>
    <w:rsid w:val="00EF2152"/>
    <w:rsid w:val="00EF3150"/>
    <w:rsid w:val="00EF3C90"/>
    <w:rsid w:val="00EF3DA4"/>
    <w:rsid w:val="00EF44AA"/>
    <w:rsid w:val="00EF4B62"/>
    <w:rsid w:val="00EF4FAA"/>
    <w:rsid w:val="00EF5CC0"/>
    <w:rsid w:val="00EF787D"/>
    <w:rsid w:val="00F02FDD"/>
    <w:rsid w:val="00F034C8"/>
    <w:rsid w:val="00F04BBC"/>
    <w:rsid w:val="00F04DD6"/>
    <w:rsid w:val="00F04EC0"/>
    <w:rsid w:val="00F060AB"/>
    <w:rsid w:val="00F06156"/>
    <w:rsid w:val="00F0658F"/>
    <w:rsid w:val="00F06608"/>
    <w:rsid w:val="00F06885"/>
    <w:rsid w:val="00F07073"/>
    <w:rsid w:val="00F07446"/>
    <w:rsid w:val="00F07D1F"/>
    <w:rsid w:val="00F07E95"/>
    <w:rsid w:val="00F108C6"/>
    <w:rsid w:val="00F12D6A"/>
    <w:rsid w:val="00F13E78"/>
    <w:rsid w:val="00F1418C"/>
    <w:rsid w:val="00F14EC5"/>
    <w:rsid w:val="00F15E05"/>
    <w:rsid w:val="00F162B8"/>
    <w:rsid w:val="00F16659"/>
    <w:rsid w:val="00F17027"/>
    <w:rsid w:val="00F172BF"/>
    <w:rsid w:val="00F21314"/>
    <w:rsid w:val="00F2158F"/>
    <w:rsid w:val="00F21FD8"/>
    <w:rsid w:val="00F22122"/>
    <w:rsid w:val="00F227ED"/>
    <w:rsid w:val="00F24F5A"/>
    <w:rsid w:val="00F253F2"/>
    <w:rsid w:val="00F25644"/>
    <w:rsid w:val="00F25911"/>
    <w:rsid w:val="00F270E1"/>
    <w:rsid w:val="00F300A8"/>
    <w:rsid w:val="00F30809"/>
    <w:rsid w:val="00F31260"/>
    <w:rsid w:val="00F335AF"/>
    <w:rsid w:val="00F376C5"/>
    <w:rsid w:val="00F37C9F"/>
    <w:rsid w:val="00F4001E"/>
    <w:rsid w:val="00F4269E"/>
    <w:rsid w:val="00F434DD"/>
    <w:rsid w:val="00F44F15"/>
    <w:rsid w:val="00F45284"/>
    <w:rsid w:val="00F46486"/>
    <w:rsid w:val="00F46628"/>
    <w:rsid w:val="00F5213D"/>
    <w:rsid w:val="00F536A7"/>
    <w:rsid w:val="00F540DD"/>
    <w:rsid w:val="00F54A72"/>
    <w:rsid w:val="00F54BC6"/>
    <w:rsid w:val="00F571DB"/>
    <w:rsid w:val="00F5757E"/>
    <w:rsid w:val="00F60220"/>
    <w:rsid w:val="00F6072C"/>
    <w:rsid w:val="00F62147"/>
    <w:rsid w:val="00F62E89"/>
    <w:rsid w:val="00F63492"/>
    <w:rsid w:val="00F63A13"/>
    <w:rsid w:val="00F64032"/>
    <w:rsid w:val="00F6424F"/>
    <w:rsid w:val="00F64596"/>
    <w:rsid w:val="00F64665"/>
    <w:rsid w:val="00F64938"/>
    <w:rsid w:val="00F64D08"/>
    <w:rsid w:val="00F66E7F"/>
    <w:rsid w:val="00F70F04"/>
    <w:rsid w:val="00F7178E"/>
    <w:rsid w:val="00F71D75"/>
    <w:rsid w:val="00F725D3"/>
    <w:rsid w:val="00F7345E"/>
    <w:rsid w:val="00F73642"/>
    <w:rsid w:val="00F742F0"/>
    <w:rsid w:val="00F74484"/>
    <w:rsid w:val="00F75DFF"/>
    <w:rsid w:val="00F77281"/>
    <w:rsid w:val="00F776B9"/>
    <w:rsid w:val="00F778FC"/>
    <w:rsid w:val="00F77B78"/>
    <w:rsid w:val="00F77E11"/>
    <w:rsid w:val="00F81006"/>
    <w:rsid w:val="00F831AD"/>
    <w:rsid w:val="00F83FF1"/>
    <w:rsid w:val="00F84FC4"/>
    <w:rsid w:val="00F864F3"/>
    <w:rsid w:val="00F86922"/>
    <w:rsid w:val="00F86C1A"/>
    <w:rsid w:val="00F877DB"/>
    <w:rsid w:val="00F87C06"/>
    <w:rsid w:val="00F90B8E"/>
    <w:rsid w:val="00F912B0"/>
    <w:rsid w:val="00F919F6"/>
    <w:rsid w:val="00F91B4E"/>
    <w:rsid w:val="00F93ACA"/>
    <w:rsid w:val="00F95015"/>
    <w:rsid w:val="00F95258"/>
    <w:rsid w:val="00F9576F"/>
    <w:rsid w:val="00F972BC"/>
    <w:rsid w:val="00FA0BD4"/>
    <w:rsid w:val="00FA1A87"/>
    <w:rsid w:val="00FA24E1"/>
    <w:rsid w:val="00FA28F8"/>
    <w:rsid w:val="00FA40E7"/>
    <w:rsid w:val="00FA4F6E"/>
    <w:rsid w:val="00FA61DE"/>
    <w:rsid w:val="00FA71A1"/>
    <w:rsid w:val="00FA7975"/>
    <w:rsid w:val="00FB0B27"/>
    <w:rsid w:val="00FB1285"/>
    <w:rsid w:val="00FB2267"/>
    <w:rsid w:val="00FB232A"/>
    <w:rsid w:val="00FB60B0"/>
    <w:rsid w:val="00FB71CB"/>
    <w:rsid w:val="00FC061B"/>
    <w:rsid w:val="00FC06EC"/>
    <w:rsid w:val="00FC1023"/>
    <w:rsid w:val="00FC1552"/>
    <w:rsid w:val="00FC172E"/>
    <w:rsid w:val="00FC32DE"/>
    <w:rsid w:val="00FC3A96"/>
    <w:rsid w:val="00FC48E7"/>
    <w:rsid w:val="00FC5F9B"/>
    <w:rsid w:val="00FC7BD5"/>
    <w:rsid w:val="00FD0C8A"/>
    <w:rsid w:val="00FD1D98"/>
    <w:rsid w:val="00FD1F00"/>
    <w:rsid w:val="00FD32F3"/>
    <w:rsid w:val="00FD4099"/>
    <w:rsid w:val="00FD659C"/>
    <w:rsid w:val="00FD76A2"/>
    <w:rsid w:val="00FD7875"/>
    <w:rsid w:val="00FE019A"/>
    <w:rsid w:val="00FE0391"/>
    <w:rsid w:val="00FE21E5"/>
    <w:rsid w:val="00FE32F9"/>
    <w:rsid w:val="00FE3A34"/>
    <w:rsid w:val="00FE3C9A"/>
    <w:rsid w:val="00FE3DE2"/>
    <w:rsid w:val="00FE53CF"/>
    <w:rsid w:val="00FE55B0"/>
    <w:rsid w:val="00FE68DB"/>
    <w:rsid w:val="00FE6C8B"/>
    <w:rsid w:val="00FE73FE"/>
    <w:rsid w:val="00FF04C5"/>
    <w:rsid w:val="00FF0CFF"/>
    <w:rsid w:val="00FF0ED6"/>
    <w:rsid w:val="00FF115A"/>
    <w:rsid w:val="00FF1F49"/>
    <w:rsid w:val="00FF205B"/>
    <w:rsid w:val="00FF40DE"/>
    <w:rsid w:val="00FF50D7"/>
    <w:rsid w:val="00FF5647"/>
    <w:rsid w:val="00FF5937"/>
    <w:rsid w:val="00FF6219"/>
    <w:rsid w:val="00FF6452"/>
    <w:rsid w:val="00FF67D6"/>
    <w:rsid w:val="00FF743D"/>
    <w:rsid w:val="0142550D"/>
    <w:rsid w:val="02292EA7"/>
    <w:rsid w:val="02B6A803"/>
    <w:rsid w:val="032F85D6"/>
    <w:rsid w:val="034D221F"/>
    <w:rsid w:val="035EE733"/>
    <w:rsid w:val="03E93E15"/>
    <w:rsid w:val="0425C730"/>
    <w:rsid w:val="057222F4"/>
    <w:rsid w:val="057F2505"/>
    <w:rsid w:val="05DD86EC"/>
    <w:rsid w:val="0629F5BD"/>
    <w:rsid w:val="07245C6F"/>
    <w:rsid w:val="09504D75"/>
    <w:rsid w:val="0A4E0D70"/>
    <w:rsid w:val="0AD58C69"/>
    <w:rsid w:val="0B1D844A"/>
    <w:rsid w:val="0B2DA5A4"/>
    <w:rsid w:val="0B56F264"/>
    <w:rsid w:val="0C151E32"/>
    <w:rsid w:val="0D8EBFE7"/>
    <w:rsid w:val="0E2E6778"/>
    <w:rsid w:val="0E69C319"/>
    <w:rsid w:val="0E8B17B4"/>
    <w:rsid w:val="0EF550F9"/>
    <w:rsid w:val="1032C0EA"/>
    <w:rsid w:val="11054B4B"/>
    <w:rsid w:val="11976473"/>
    <w:rsid w:val="12FD1465"/>
    <w:rsid w:val="12FD96A3"/>
    <w:rsid w:val="137E01AD"/>
    <w:rsid w:val="1393C5DA"/>
    <w:rsid w:val="13CCDE4F"/>
    <w:rsid w:val="154E3A81"/>
    <w:rsid w:val="16A03E67"/>
    <w:rsid w:val="1703DD0E"/>
    <w:rsid w:val="18CF47AB"/>
    <w:rsid w:val="18D57D33"/>
    <w:rsid w:val="19C1DB41"/>
    <w:rsid w:val="1B7A7429"/>
    <w:rsid w:val="1BDEE935"/>
    <w:rsid w:val="1CC8BC98"/>
    <w:rsid w:val="1D18EBFA"/>
    <w:rsid w:val="1D9B8EDC"/>
    <w:rsid w:val="1DCBE59E"/>
    <w:rsid w:val="1DF35A72"/>
    <w:rsid w:val="1FE3BBCD"/>
    <w:rsid w:val="2025B55F"/>
    <w:rsid w:val="216C939C"/>
    <w:rsid w:val="21A33C22"/>
    <w:rsid w:val="21DA7483"/>
    <w:rsid w:val="224000C4"/>
    <w:rsid w:val="2272571C"/>
    <w:rsid w:val="2338834A"/>
    <w:rsid w:val="2538A05B"/>
    <w:rsid w:val="269A494E"/>
    <w:rsid w:val="2711AAAB"/>
    <w:rsid w:val="27499F1D"/>
    <w:rsid w:val="28589971"/>
    <w:rsid w:val="292A1651"/>
    <w:rsid w:val="29ADB6B2"/>
    <w:rsid w:val="29BE290B"/>
    <w:rsid w:val="2A162E91"/>
    <w:rsid w:val="2A68CAC0"/>
    <w:rsid w:val="2A9556A0"/>
    <w:rsid w:val="2AA73179"/>
    <w:rsid w:val="2AE89E08"/>
    <w:rsid w:val="2BABC8E4"/>
    <w:rsid w:val="2C9CAE6E"/>
    <w:rsid w:val="2CD15287"/>
    <w:rsid w:val="2D829CE4"/>
    <w:rsid w:val="2DA6D257"/>
    <w:rsid w:val="2E1152D6"/>
    <w:rsid w:val="2E15A2AC"/>
    <w:rsid w:val="2E5E803D"/>
    <w:rsid w:val="2E6B29AA"/>
    <w:rsid w:val="2EE010B4"/>
    <w:rsid w:val="2EF09584"/>
    <w:rsid w:val="2F2D95D3"/>
    <w:rsid w:val="3004361F"/>
    <w:rsid w:val="301D2D69"/>
    <w:rsid w:val="30293646"/>
    <w:rsid w:val="303421E5"/>
    <w:rsid w:val="30766D1F"/>
    <w:rsid w:val="3247E5B6"/>
    <w:rsid w:val="32B81B3C"/>
    <w:rsid w:val="32C863FA"/>
    <w:rsid w:val="32CA57DC"/>
    <w:rsid w:val="3371432F"/>
    <w:rsid w:val="33A255EB"/>
    <w:rsid w:val="33F4C044"/>
    <w:rsid w:val="343F1BD4"/>
    <w:rsid w:val="34A3B591"/>
    <w:rsid w:val="35C0FFBE"/>
    <w:rsid w:val="36C91D4E"/>
    <w:rsid w:val="37180C1F"/>
    <w:rsid w:val="3719047E"/>
    <w:rsid w:val="378E1FCD"/>
    <w:rsid w:val="383AD987"/>
    <w:rsid w:val="386DA07F"/>
    <w:rsid w:val="389D3443"/>
    <w:rsid w:val="38B68461"/>
    <w:rsid w:val="38C30209"/>
    <w:rsid w:val="39534665"/>
    <w:rsid w:val="39650C7D"/>
    <w:rsid w:val="39F76221"/>
    <w:rsid w:val="3A3D8AA7"/>
    <w:rsid w:val="3CB00B55"/>
    <w:rsid w:val="3DAFD5FD"/>
    <w:rsid w:val="3DB6EE25"/>
    <w:rsid w:val="3E7A35C9"/>
    <w:rsid w:val="3E9C0768"/>
    <w:rsid w:val="3F1CD1AD"/>
    <w:rsid w:val="3FF4CBFF"/>
    <w:rsid w:val="40274C5A"/>
    <w:rsid w:val="4166133B"/>
    <w:rsid w:val="4219EB18"/>
    <w:rsid w:val="424BE093"/>
    <w:rsid w:val="42C3CC3B"/>
    <w:rsid w:val="4302B595"/>
    <w:rsid w:val="436D41A2"/>
    <w:rsid w:val="438AC2BD"/>
    <w:rsid w:val="4396135A"/>
    <w:rsid w:val="43F9F403"/>
    <w:rsid w:val="4470772C"/>
    <w:rsid w:val="45069A81"/>
    <w:rsid w:val="4629DD87"/>
    <w:rsid w:val="47D042B9"/>
    <w:rsid w:val="48103A1C"/>
    <w:rsid w:val="4874F626"/>
    <w:rsid w:val="488A7624"/>
    <w:rsid w:val="494116F8"/>
    <w:rsid w:val="4946C01F"/>
    <w:rsid w:val="495C55D1"/>
    <w:rsid w:val="49AF29DA"/>
    <w:rsid w:val="4A40992F"/>
    <w:rsid w:val="4AB2B6DD"/>
    <w:rsid w:val="4ADB33C4"/>
    <w:rsid w:val="4B9CA23F"/>
    <w:rsid w:val="4BBED604"/>
    <w:rsid w:val="4C0630AB"/>
    <w:rsid w:val="4CABFD38"/>
    <w:rsid w:val="4E322196"/>
    <w:rsid w:val="4F1195B9"/>
    <w:rsid w:val="50EAC4D4"/>
    <w:rsid w:val="50FE29B1"/>
    <w:rsid w:val="5184EEF6"/>
    <w:rsid w:val="524C89A8"/>
    <w:rsid w:val="52812162"/>
    <w:rsid w:val="52A415AB"/>
    <w:rsid w:val="531EC59D"/>
    <w:rsid w:val="538B63ED"/>
    <w:rsid w:val="5566B837"/>
    <w:rsid w:val="55BE0C90"/>
    <w:rsid w:val="5636FF18"/>
    <w:rsid w:val="567DEF8F"/>
    <w:rsid w:val="56822B4B"/>
    <w:rsid w:val="56FBDA18"/>
    <w:rsid w:val="57DCF921"/>
    <w:rsid w:val="5809ED69"/>
    <w:rsid w:val="5831C502"/>
    <w:rsid w:val="584AF10D"/>
    <w:rsid w:val="5856859D"/>
    <w:rsid w:val="58F87EAC"/>
    <w:rsid w:val="5907DF77"/>
    <w:rsid w:val="59349A94"/>
    <w:rsid w:val="59350E77"/>
    <w:rsid w:val="593FCE81"/>
    <w:rsid w:val="596405DB"/>
    <w:rsid w:val="59D7A0A8"/>
    <w:rsid w:val="5A33562D"/>
    <w:rsid w:val="5AEA6E73"/>
    <w:rsid w:val="5B612963"/>
    <w:rsid w:val="5B80A6D6"/>
    <w:rsid w:val="5B88409E"/>
    <w:rsid w:val="5CB17162"/>
    <w:rsid w:val="5DDBC01B"/>
    <w:rsid w:val="5E01458D"/>
    <w:rsid w:val="60BA38B0"/>
    <w:rsid w:val="611BE88E"/>
    <w:rsid w:val="6160ED8D"/>
    <w:rsid w:val="616A00F1"/>
    <w:rsid w:val="616A02B7"/>
    <w:rsid w:val="618C5433"/>
    <w:rsid w:val="628CEB80"/>
    <w:rsid w:val="6373FF66"/>
    <w:rsid w:val="64B36B7D"/>
    <w:rsid w:val="64BCF9EE"/>
    <w:rsid w:val="65D22351"/>
    <w:rsid w:val="66998E1B"/>
    <w:rsid w:val="66EEF4CD"/>
    <w:rsid w:val="67B6F154"/>
    <w:rsid w:val="6934EFA6"/>
    <w:rsid w:val="698F38DA"/>
    <w:rsid w:val="6A27930E"/>
    <w:rsid w:val="6AC0784C"/>
    <w:rsid w:val="6BCC88C6"/>
    <w:rsid w:val="6BD07ED5"/>
    <w:rsid w:val="6BE1EBF9"/>
    <w:rsid w:val="6C8A8908"/>
    <w:rsid w:val="6CD0F04A"/>
    <w:rsid w:val="6CE6A112"/>
    <w:rsid w:val="6CF8EF4A"/>
    <w:rsid w:val="6D12AEC2"/>
    <w:rsid w:val="6EBE6DFE"/>
    <w:rsid w:val="6EE5B425"/>
    <w:rsid w:val="6F50E866"/>
    <w:rsid w:val="706513E5"/>
    <w:rsid w:val="70EC7476"/>
    <w:rsid w:val="7192EAB5"/>
    <w:rsid w:val="71C2EE85"/>
    <w:rsid w:val="72E92C38"/>
    <w:rsid w:val="735FC057"/>
    <w:rsid w:val="7372739B"/>
    <w:rsid w:val="73A10190"/>
    <w:rsid w:val="741D13F9"/>
    <w:rsid w:val="74D518C0"/>
    <w:rsid w:val="761422CC"/>
    <w:rsid w:val="76CC537C"/>
    <w:rsid w:val="77508982"/>
    <w:rsid w:val="778CD8FE"/>
    <w:rsid w:val="78D10A06"/>
    <w:rsid w:val="78F8111D"/>
    <w:rsid w:val="795B361F"/>
    <w:rsid w:val="79B398AA"/>
    <w:rsid w:val="7A06DE0D"/>
    <w:rsid w:val="7A0BE47C"/>
    <w:rsid w:val="7A0F328F"/>
    <w:rsid w:val="7AB46B15"/>
    <w:rsid w:val="7B42EDCC"/>
    <w:rsid w:val="7B43F53B"/>
    <w:rsid w:val="7B68D8A4"/>
    <w:rsid w:val="7C9C05E3"/>
    <w:rsid w:val="7CA99052"/>
    <w:rsid w:val="7CDE7070"/>
    <w:rsid w:val="7DE69D79"/>
    <w:rsid w:val="7F0F6941"/>
    <w:rsid w:val="7F1969CA"/>
    <w:rsid w:val="7FB9E926"/>
    <w:rsid w:val="7FF01AB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C83B5A"/>
  <w14:defaultImageDpi w14:val="96"/>
  <w15:docId w15:val="{B3EEFED1-EC08-4C2B-AB88-9F4281C1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0" w:line="240" w:lineRule="auto"/>
    </w:pPr>
    <w:rPr>
      <w:sz w:val="24"/>
      <w:szCs w:val="24"/>
      <w:lang w:val="en-GB" w:eastAsia="en-US"/>
    </w:rPr>
  </w:style>
  <w:style w:type="paragraph" w:styleId="Heading1">
    <w:name w:val="heading 1"/>
    <w:basedOn w:val="Normal"/>
    <w:next w:val="Normal"/>
    <w:link w:val="Heading1Char"/>
    <w:uiPriority w:val="9"/>
    <w:qFormat/>
    <w:rsid w:val="0040501D"/>
    <w:pPr>
      <w:keepNext/>
      <w:keepLines/>
      <w:spacing w:before="240"/>
      <w:outlineLvl w:val="0"/>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F1001"/>
    <w:pPr>
      <w:keepNext/>
      <w:keepLines/>
      <w:spacing w:before="40"/>
      <w:outlineLvl w:val="2"/>
    </w:pPr>
    <w:rPr>
      <w:rFonts w:asciiTheme="majorHAnsi" w:hAnsiTheme="majorHAnsi" w:eastAsiaTheme="majorEastAsia" w:cstheme="majorBidi"/>
      <w:color w:val="1F4D78"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rsid w:val="00A726F8"/>
    <w:rPr>
      <w:rFonts w:ascii="Tahoma" w:hAnsi="Tahoma" w:cs="Tahoma"/>
      <w:sz w:val="16"/>
      <w:szCs w:val="16"/>
      <w:lang w:val="et-EE" w:eastAsia="et-EE"/>
    </w:rPr>
  </w:style>
  <w:style w:type="character" w:styleId="BalloonTextChar" w:customStyle="1">
    <w:name w:val="Balloon Text Char"/>
    <w:basedOn w:val="DefaultParagraphFont"/>
    <w:link w:val="BalloonText"/>
    <w:uiPriority w:val="99"/>
    <w:semiHidden/>
    <w:locked/>
    <w:rPr>
      <w:rFonts w:ascii="Segoe UI" w:hAnsi="Segoe UI" w:cs="Segoe UI"/>
      <w:sz w:val="18"/>
      <w:szCs w:val="18"/>
      <w:lang w:val="en-GB" w:eastAsia="en-US"/>
    </w:rPr>
  </w:style>
  <w:style w:type="paragraph" w:styleId="BodyText">
    <w:name w:val="Body Text"/>
    <w:basedOn w:val="Normal"/>
    <w:link w:val="BodyTextChar"/>
    <w:uiPriority w:val="99"/>
    <w:pPr>
      <w:jc w:val="both"/>
    </w:pPr>
    <w:rPr>
      <w:lang w:val="et-EE"/>
    </w:rPr>
  </w:style>
  <w:style w:type="character" w:styleId="BodyTextChar" w:customStyle="1">
    <w:name w:val="Body Text Char"/>
    <w:basedOn w:val="DefaultParagraphFont"/>
    <w:link w:val="BodyText"/>
    <w:uiPriority w:val="99"/>
    <w:semiHidden/>
    <w:locked/>
    <w:rPr>
      <w:rFonts w:cs="Times New Roman"/>
      <w:sz w:val="24"/>
      <w:szCs w:val="24"/>
      <w:lang w:val="en-GB" w:eastAsia="en-US"/>
    </w:rPr>
  </w:style>
  <w:style w:type="character" w:styleId="CommentReference">
    <w:name w:val="annotation reference"/>
    <w:basedOn w:val="DefaultParagraphFont"/>
    <w:uiPriority w:val="99"/>
    <w:semiHidden/>
    <w:unhideWhenUsed/>
    <w:rsid w:val="00A128F8"/>
    <w:rPr>
      <w:rFonts w:cs="Times New Roman"/>
      <w:sz w:val="16"/>
    </w:rPr>
  </w:style>
  <w:style w:type="paragraph" w:styleId="CommentText">
    <w:name w:val="annotation text"/>
    <w:basedOn w:val="Normal"/>
    <w:link w:val="CommentTextChar"/>
    <w:uiPriority w:val="99"/>
    <w:unhideWhenUsed/>
    <w:rsid w:val="00A128F8"/>
    <w:pPr>
      <w:spacing w:after="200"/>
    </w:pPr>
    <w:rPr>
      <w:rFonts w:ascii="Calibri" w:hAnsi="Calibri"/>
      <w:sz w:val="20"/>
      <w:szCs w:val="20"/>
      <w:lang w:val="et-EE"/>
    </w:rPr>
  </w:style>
  <w:style w:type="character" w:styleId="CommentTextChar" w:customStyle="1">
    <w:name w:val="Comment Text Char"/>
    <w:basedOn w:val="DefaultParagraphFont"/>
    <w:link w:val="CommentText"/>
    <w:uiPriority w:val="99"/>
    <w:locked/>
    <w:rsid w:val="00A128F8"/>
    <w:rPr>
      <w:rFonts w:ascii="Calibri" w:hAnsi="Calibri" w:cs="Times New Roman"/>
      <w:sz w:val="20"/>
      <w:szCs w:val="20"/>
      <w:lang w:val="x-none" w:eastAsia="en-US"/>
    </w:rPr>
  </w:style>
  <w:style w:type="paragraph" w:styleId="ListParagraph">
    <w:name w:val="List Paragraph"/>
    <w:basedOn w:val="Normal"/>
    <w:uiPriority w:val="34"/>
    <w:qFormat/>
    <w:rsid w:val="00675683"/>
    <w:pPr>
      <w:spacing w:after="200" w:line="276" w:lineRule="auto"/>
      <w:ind w:left="720"/>
      <w:contextualSpacing/>
    </w:pPr>
    <w:rPr>
      <w:rFonts w:ascii="Calibri" w:hAnsi="Calibri"/>
      <w:sz w:val="22"/>
      <w:szCs w:val="22"/>
      <w:lang w:val="et-EE"/>
    </w:rPr>
  </w:style>
  <w:style w:type="paragraph" w:styleId="Header">
    <w:name w:val="header"/>
    <w:basedOn w:val="Normal"/>
    <w:link w:val="HeaderChar"/>
    <w:uiPriority w:val="99"/>
    <w:unhideWhenUsed/>
    <w:rsid w:val="00294A17"/>
    <w:pPr>
      <w:tabs>
        <w:tab w:val="center" w:pos="4536"/>
        <w:tab w:val="right" w:pos="9072"/>
      </w:tabs>
    </w:pPr>
  </w:style>
  <w:style w:type="character" w:styleId="HeaderChar" w:customStyle="1">
    <w:name w:val="Header Char"/>
    <w:basedOn w:val="DefaultParagraphFont"/>
    <w:link w:val="Header"/>
    <w:uiPriority w:val="99"/>
    <w:locked/>
    <w:rsid w:val="00294A17"/>
    <w:rPr>
      <w:rFonts w:cs="Times New Roman"/>
      <w:sz w:val="24"/>
      <w:szCs w:val="24"/>
      <w:lang w:val="en-GB" w:eastAsia="en-US"/>
    </w:rPr>
  </w:style>
  <w:style w:type="paragraph" w:styleId="Footer">
    <w:name w:val="footer"/>
    <w:basedOn w:val="Normal"/>
    <w:link w:val="FooterChar"/>
    <w:uiPriority w:val="99"/>
    <w:unhideWhenUsed/>
    <w:rsid w:val="00294A17"/>
    <w:pPr>
      <w:tabs>
        <w:tab w:val="center" w:pos="4536"/>
        <w:tab w:val="right" w:pos="9072"/>
      </w:tabs>
    </w:pPr>
  </w:style>
  <w:style w:type="character" w:styleId="FooterChar" w:customStyle="1">
    <w:name w:val="Footer Char"/>
    <w:basedOn w:val="DefaultParagraphFont"/>
    <w:link w:val="Footer"/>
    <w:uiPriority w:val="99"/>
    <w:locked/>
    <w:rsid w:val="00294A17"/>
    <w:rPr>
      <w:rFonts w:cs="Times New Roman"/>
      <w:sz w:val="24"/>
      <w:szCs w:val="24"/>
      <w:lang w:val="en-GB" w:eastAsia="en-US"/>
    </w:rPr>
  </w:style>
  <w:style w:type="paragraph" w:styleId="CommentSubject">
    <w:name w:val="annotation subject"/>
    <w:basedOn w:val="CommentText"/>
    <w:next w:val="CommentText"/>
    <w:link w:val="CommentSubjectChar"/>
    <w:uiPriority w:val="99"/>
    <w:semiHidden/>
    <w:unhideWhenUsed/>
    <w:rsid w:val="00040CDC"/>
    <w:pPr>
      <w:spacing w:after="0"/>
    </w:pPr>
    <w:rPr>
      <w:rFonts w:ascii="Times New Roman" w:hAnsi="Times New Roman"/>
      <w:b/>
      <w:bCs/>
      <w:lang w:val="en-GB"/>
    </w:rPr>
  </w:style>
  <w:style w:type="character" w:styleId="CommentSubjectChar" w:customStyle="1">
    <w:name w:val="Comment Subject Char"/>
    <w:basedOn w:val="CommentTextChar"/>
    <w:link w:val="CommentSubject"/>
    <w:uiPriority w:val="99"/>
    <w:semiHidden/>
    <w:locked/>
    <w:rsid w:val="00040CDC"/>
    <w:rPr>
      <w:rFonts w:ascii="Calibri" w:hAnsi="Calibri" w:cs="Times New Roman"/>
      <w:b/>
      <w:bCs/>
      <w:sz w:val="20"/>
      <w:szCs w:val="20"/>
      <w:lang w:val="en-GB" w:eastAsia="en-US"/>
    </w:rPr>
  </w:style>
  <w:style w:type="paragraph" w:styleId="Revision">
    <w:name w:val="Revision"/>
    <w:hidden/>
    <w:uiPriority w:val="99"/>
    <w:semiHidden/>
    <w:rsid w:val="009C22DC"/>
    <w:pPr>
      <w:spacing w:after="0" w:line="240" w:lineRule="auto"/>
    </w:pPr>
    <w:rPr>
      <w:sz w:val="24"/>
      <w:szCs w:val="24"/>
      <w:lang w:val="en-GB" w:eastAsia="en-US"/>
    </w:rPr>
  </w:style>
  <w:style w:type="character" w:styleId="Hyperlink">
    <w:name w:val="Hyperlink"/>
    <w:basedOn w:val="DefaultParagraphFont"/>
    <w:uiPriority w:val="99"/>
    <w:unhideWhenUsed/>
    <w:rsid w:val="00085DF7"/>
    <w:rPr>
      <w:rFonts w:cs="Times New Roman"/>
      <w:color w:val="0563C1" w:themeColor="hyperlink"/>
      <w:u w:val="single"/>
    </w:rPr>
  </w:style>
  <w:style w:type="character" w:styleId="UnresolvedMention">
    <w:name w:val="Unresolved Mention"/>
    <w:basedOn w:val="DefaultParagraphFont"/>
    <w:uiPriority w:val="99"/>
    <w:semiHidden/>
    <w:unhideWhenUsed/>
    <w:rsid w:val="00085DF7"/>
    <w:rPr>
      <w:rFonts w:cs="Times New Roman"/>
      <w:color w:val="605E5C"/>
      <w:shd w:val="clear" w:color="auto" w:fill="E1DFDD"/>
    </w:rPr>
  </w:style>
  <w:style w:type="paragraph" w:styleId="muutmisksk" w:customStyle="1">
    <w:name w:val="muutmiskäsk"/>
    <w:basedOn w:val="Normal"/>
    <w:qFormat/>
    <w:rsid w:val="002B1B32"/>
    <w:pPr>
      <w:widowControl w:val="0"/>
      <w:autoSpaceDN w:val="0"/>
      <w:adjustRightInd w:val="0"/>
      <w:spacing w:before="240"/>
      <w:jc w:val="both"/>
    </w:pPr>
    <w:rPr>
      <w:lang w:val="et-EE" w:eastAsia="et-EE"/>
    </w:rPr>
  </w:style>
  <w:style w:type="character" w:styleId="Heading1Char" w:customStyle="1">
    <w:name w:val="Heading 1 Char"/>
    <w:basedOn w:val="DefaultParagraphFont"/>
    <w:link w:val="Heading1"/>
    <w:uiPriority w:val="9"/>
    <w:rsid w:val="0040501D"/>
    <w:rPr>
      <w:rFonts w:asciiTheme="majorHAnsi" w:hAnsiTheme="majorHAnsi" w:eastAsiaTheme="majorEastAsia" w:cstheme="majorBidi"/>
      <w:color w:val="2E74B5" w:themeColor="accent1" w:themeShade="BF"/>
      <w:sz w:val="32"/>
      <w:szCs w:val="32"/>
      <w:lang w:val="en-GB" w:eastAsia="en-US"/>
    </w:rPr>
  </w:style>
  <w:style w:type="paragraph" w:styleId="NormalWeb">
    <w:name w:val="Normal (Web)"/>
    <w:basedOn w:val="Normal"/>
    <w:uiPriority w:val="99"/>
    <w:semiHidden/>
    <w:unhideWhenUsed/>
    <w:rsid w:val="00F25644"/>
  </w:style>
  <w:style w:type="character" w:styleId="Heading3Char" w:customStyle="1">
    <w:name w:val="Heading 3 Char"/>
    <w:basedOn w:val="DefaultParagraphFont"/>
    <w:link w:val="Heading3"/>
    <w:uiPriority w:val="9"/>
    <w:semiHidden/>
    <w:rsid w:val="004F1001"/>
    <w:rPr>
      <w:rFonts w:asciiTheme="majorHAnsi" w:hAnsiTheme="majorHAnsi" w:eastAsiaTheme="majorEastAsia" w:cstheme="majorBidi"/>
      <w:color w:val="1F4D78" w:themeColor="accent1" w:themeShade="7F"/>
      <w:sz w:val="24"/>
      <w:szCs w:val="24"/>
      <w:lang w:val="en-GB" w:eastAsia="en-US"/>
    </w:rPr>
  </w:style>
  <w:style w:type="character" w:styleId="Strong">
    <w:name w:val="Strong"/>
    <w:basedOn w:val="DefaultParagraphFont"/>
    <w:uiPriority w:val="22"/>
    <w:qFormat/>
    <w:rsid w:val="00937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3809">
      <w:bodyDiv w:val="1"/>
      <w:marLeft w:val="0"/>
      <w:marRight w:val="0"/>
      <w:marTop w:val="0"/>
      <w:marBottom w:val="0"/>
      <w:divBdr>
        <w:top w:val="none" w:sz="0" w:space="0" w:color="auto"/>
        <w:left w:val="none" w:sz="0" w:space="0" w:color="auto"/>
        <w:bottom w:val="none" w:sz="0" w:space="0" w:color="auto"/>
        <w:right w:val="none" w:sz="0" w:space="0" w:color="auto"/>
      </w:divBdr>
    </w:div>
    <w:div w:id="126317037">
      <w:bodyDiv w:val="1"/>
      <w:marLeft w:val="0"/>
      <w:marRight w:val="0"/>
      <w:marTop w:val="0"/>
      <w:marBottom w:val="0"/>
      <w:divBdr>
        <w:top w:val="none" w:sz="0" w:space="0" w:color="auto"/>
        <w:left w:val="none" w:sz="0" w:space="0" w:color="auto"/>
        <w:bottom w:val="none" w:sz="0" w:space="0" w:color="auto"/>
        <w:right w:val="none" w:sz="0" w:space="0" w:color="auto"/>
      </w:divBdr>
    </w:div>
    <w:div w:id="161243029">
      <w:bodyDiv w:val="1"/>
      <w:marLeft w:val="0"/>
      <w:marRight w:val="0"/>
      <w:marTop w:val="0"/>
      <w:marBottom w:val="0"/>
      <w:divBdr>
        <w:top w:val="none" w:sz="0" w:space="0" w:color="auto"/>
        <w:left w:val="none" w:sz="0" w:space="0" w:color="auto"/>
        <w:bottom w:val="none" w:sz="0" w:space="0" w:color="auto"/>
        <w:right w:val="none" w:sz="0" w:space="0" w:color="auto"/>
      </w:divBdr>
    </w:div>
    <w:div w:id="218245652">
      <w:bodyDiv w:val="1"/>
      <w:marLeft w:val="0"/>
      <w:marRight w:val="0"/>
      <w:marTop w:val="0"/>
      <w:marBottom w:val="0"/>
      <w:divBdr>
        <w:top w:val="none" w:sz="0" w:space="0" w:color="auto"/>
        <w:left w:val="none" w:sz="0" w:space="0" w:color="auto"/>
        <w:bottom w:val="none" w:sz="0" w:space="0" w:color="auto"/>
        <w:right w:val="none" w:sz="0" w:space="0" w:color="auto"/>
      </w:divBdr>
    </w:div>
    <w:div w:id="374548417">
      <w:bodyDiv w:val="1"/>
      <w:marLeft w:val="0"/>
      <w:marRight w:val="0"/>
      <w:marTop w:val="0"/>
      <w:marBottom w:val="0"/>
      <w:divBdr>
        <w:top w:val="none" w:sz="0" w:space="0" w:color="auto"/>
        <w:left w:val="none" w:sz="0" w:space="0" w:color="auto"/>
        <w:bottom w:val="none" w:sz="0" w:space="0" w:color="auto"/>
        <w:right w:val="none" w:sz="0" w:space="0" w:color="auto"/>
      </w:divBdr>
    </w:div>
    <w:div w:id="494151931">
      <w:bodyDiv w:val="1"/>
      <w:marLeft w:val="0"/>
      <w:marRight w:val="0"/>
      <w:marTop w:val="0"/>
      <w:marBottom w:val="0"/>
      <w:divBdr>
        <w:top w:val="none" w:sz="0" w:space="0" w:color="auto"/>
        <w:left w:val="none" w:sz="0" w:space="0" w:color="auto"/>
        <w:bottom w:val="none" w:sz="0" w:space="0" w:color="auto"/>
        <w:right w:val="none" w:sz="0" w:space="0" w:color="auto"/>
      </w:divBdr>
    </w:div>
    <w:div w:id="745106407">
      <w:marLeft w:val="0"/>
      <w:marRight w:val="0"/>
      <w:marTop w:val="0"/>
      <w:marBottom w:val="0"/>
      <w:divBdr>
        <w:top w:val="none" w:sz="0" w:space="0" w:color="auto"/>
        <w:left w:val="none" w:sz="0" w:space="0" w:color="auto"/>
        <w:bottom w:val="none" w:sz="0" w:space="0" w:color="auto"/>
        <w:right w:val="none" w:sz="0" w:space="0" w:color="auto"/>
      </w:divBdr>
    </w:div>
    <w:div w:id="745106408">
      <w:marLeft w:val="0"/>
      <w:marRight w:val="0"/>
      <w:marTop w:val="0"/>
      <w:marBottom w:val="0"/>
      <w:divBdr>
        <w:top w:val="none" w:sz="0" w:space="0" w:color="auto"/>
        <w:left w:val="none" w:sz="0" w:space="0" w:color="auto"/>
        <w:bottom w:val="none" w:sz="0" w:space="0" w:color="auto"/>
        <w:right w:val="none" w:sz="0" w:space="0" w:color="auto"/>
      </w:divBdr>
    </w:div>
    <w:div w:id="992223011">
      <w:bodyDiv w:val="1"/>
      <w:marLeft w:val="0"/>
      <w:marRight w:val="0"/>
      <w:marTop w:val="0"/>
      <w:marBottom w:val="0"/>
      <w:divBdr>
        <w:top w:val="none" w:sz="0" w:space="0" w:color="auto"/>
        <w:left w:val="none" w:sz="0" w:space="0" w:color="auto"/>
        <w:bottom w:val="none" w:sz="0" w:space="0" w:color="auto"/>
        <w:right w:val="none" w:sz="0" w:space="0" w:color="auto"/>
      </w:divBdr>
    </w:div>
    <w:div w:id="1292519210">
      <w:bodyDiv w:val="1"/>
      <w:marLeft w:val="0"/>
      <w:marRight w:val="0"/>
      <w:marTop w:val="0"/>
      <w:marBottom w:val="0"/>
      <w:divBdr>
        <w:top w:val="none" w:sz="0" w:space="0" w:color="auto"/>
        <w:left w:val="none" w:sz="0" w:space="0" w:color="auto"/>
        <w:bottom w:val="none" w:sz="0" w:space="0" w:color="auto"/>
        <w:right w:val="none" w:sz="0" w:space="0" w:color="auto"/>
      </w:divBdr>
    </w:div>
    <w:div w:id="1300377594">
      <w:bodyDiv w:val="1"/>
      <w:marLeft w:val="0"/>
      <w:marRight w:val="0"/>
      <w:marTop w:val="0"/>
      <w:marBottom w:val="0"/>
      <w:divBdr>
        <w:top w:val="none" w:sz="0" w:space="0" w:color="auto"/>
        <w:left w:val="none" w:sz="0" w:space="0" w:color="auto"/>
        <w:bottom w:val="none" w:sz="0" w:space="0" w:color="auto"/>
        <w:right w:val="none" w:sz="0" w:space="0" w:color="auto"/>
      </w:divBdr>
    </w:div>
    <w:div w:id="1542942429">
      <w:bodyDiv w:val="1"/>
      <w:marLeft w:val="0"/>
      <w:marRight w:val="0"/>
      <w:marTop w:val="0"/>
      <w:marBottom w:val="0"/>
      <w:divBdr>
        <w:top w:val="none" w:sz="0" w:space="0" w:color="auto"/>
        <w:left w:val="none" w:sz="0" w:space="0" w:color="auto"/>
        <w:bottom w:val="none" w:sz="0" w:space="0" w:color="auto"/>
        <w:right w:val="none" w:sz="0" w:space="0" w:color="auto"/>
      </w:divBdr>
    </w:div>
    <w:div w:id="1593779893">
      <w:bodyDiv w:val="1"/>
      <w:marLeft w:val="0"/>
      <w:marRight w:val="0"/>
      <w:marTop w:val="0"/>
      <w:marBottom w:val="0"/>
      <w:divBdr>
        <w:top w:val="none" w:sz="0" w:space="0" w:color="auto"/>
        <w:left w:val="none" w:sz="0" w:space="0" w:color="auto"/>
        <w:bottom w:val="none" w:sz="0" w:space="0" w:color="auto"/>
        <w:right w:val="none" w:sz="0" w:space="0" w:color="auto"/>
      </w:divBdr>
    </w:div>
    <w:div w:id="1672757850">
      <w:bodyDiv w:val="1"/>
      <w:marLeft w:val="0"/>
      <w:marRight w:val="0"/>
      <w:marTop w:val="0"/>
      <w:marBottom w:val="0"/>
      <w:divBdr>
        <w:top w:val="none" w:sz="0" w:space="0" w:color="auto"/>
        <w:left w:val="none" w:sz="0" w:space="0" w:color="auto"/>
        <w:bottom w:val="none" w:sz="0" w:space="0" w:color="auto"/>
        <w:right w:val="none" w:sz="0" w:space="0" w:color="auto"/>
      </w:divBdr>
    </w:div>
    <w:div w:id="1759868738">
      <w:bodyDiv w:val="1"/>
      <w:marLeft w:val="0"/>
      <w:marRight w:val="0"/>
      <w:marTop w:val="0"/>
      <w:marBottom w:val="0"/>
      <w:divBdr>
        <w:top w:val="none" w:sz="0" w:space="0" w:color="auto"/>
        <w:left w:val="none" w:sz="0" w:space="0" w:color="auto"/>
        <w:bottom w:val="none" w:sz="0" w:space="0" w:color="auto"/>
        <w:right w:val="none" w:sz="0" w:space="0" w:color="auto"/>
      </w:divBdr>
    </w:div>
    <w:div w:id="186354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&#65279;<?xml version="1.0" encoding="utf-8"?><Relationships xmlns="http://schemas.openxmlformats.org/package/2006/relationships"><Relationship Type="http://schemas.openxmlformats.org/officeDocument/2006/relationships/hyperlink" Target="https://legal.ee/?id=297731022" TargetMode="External" Id="rId1" /><Relationship Type="http://schemas.openxmlformats.org/officeDocument/2006/relationships/hyperlink" Target="https://www.riigikohus.ee/lahendid?asjaNr=3-4-1-20-04" TargetMode="External" Id="R9633ec82fff74f3f" /><Relationship Type="http://schemas.openxmlformats.org/officeDocument/2006/relationships/hyperlink" Target="https://www.riigikohus.ee/lahendid?asjaNr=3-4-1-8-09" TargetMode="External" Id="R2a370fccd77441a4" /><Relationship Type="http://schemas.openxmlformats.org/officeDocument/2006/relationships/hyperlink" Target="https://www.riigikohus.ee/lahendid?asjaNr=3-4-1-24-11" TargetMode="External" Id="R6ccd1fd1187c4c20" /></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DAE439-06B7-44DF-BD7A-7B8149AD0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A444C-EF88-411A-9712-DC5111A7DF4F}">
  <ds:schemaRefs>
    <ds:schemaRef ds:uri="http://schemas.openxmlformats.org/officeDocument/2006/bibliography"/>
  </ds:schemaRefs>
</ds:datastoreItem>
</file>

<file path=customXml/itemProps3.xml><?xml version="1.0" encoding="utf-8"?>
<ds:datastoreItem xmlns:ds="http://schemas.openxmlformats.org/officeDocument/2006/customXml" ds:itemID="{F68C6783-5D38-4A0A-A081-D685D101CDCF}">
  <ds:schemaRefs>
    <ds:schemaRef ds:uri="http://schemas.microsoft.com/sharepoint/v3/contenttype/forms"/>
  </ds:schemaRefs>
</ds:datastoreItem>
</file>

<file path=customXml/itemProps4.xml><?xml version="1.0" encoding="utf-8"?>
<ds:datastoreItem xmlns:ds="http://schemas.openxmlformats.org/officeDocument/2006/customXml" ds:itemID="{527B66C7-1E60-4C46-865E-B8F11480518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Kultuuriministeerium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Elena Reilent</dc:creator>
  <keywords/>
  <dc:description/>
  <lastModifiedBy>Maarja-Liis Lall - JUSTDIGI</lastModifiedBy>
  <revision>167</revision>
  <lastPrinted>2022-05-16T19:32:00.0000000Z</lastPrinted>
  <dcterms:created xsi:type="dcterms:W3CDTF">2025-10-07T21:48:00.0000000Z</dcterms:created>
  <dcterms:modified xsi:type="dcterms:W3CDTF">2025-10-23T10:56:12.7068513Z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2025-08-08T12:41:29Z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2da57867-23a5-4c1b-a0ea-717ef0d61d17</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ies>
</file>